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42C" w:rsidRPr="00A25637" w:rsidRDefault="00A4142C" w:rsidP="00A25637">
      <w:pPr>
        <w:spacing w:after="0" w:line="240" w:lineRule="auto"/>
        <w:jc w:val="right"/>
        <w:rPr>
          <w:rFonts w:ascii="Century Gothic" w:hAnsi="Century Gothic"/>
          <w:spacing w:val="120"/>
          <w:sz w:val="160"/>
          <w:szCs w:val="160"/>
        </w:rPr>
      </w:pPr>
      <w:bookmarkStart w:id="0" w:name="_GoBack"/>
      <w:bookmarkEnd w:id="0"/>
      <w:r w:rsidRPr="00A25637">
        <w:rPr>
          <w:rFonts w:ascii="Century Gothic" w:hAnsi="Century Gothic"/>
          <w:color w:val="2A3FFF"/>
          <w:spacing w:val="120"/>
          <w:sz w:val="160"/>
          <w:szCs w:val="160"/>
        </w:rPr>
        <w:t>K</w:t>
      </w:r>
      <w:r w:rsidRPr="00A25637">
        <w:rPr>
          <w:rFonts w:ascii="Century Gothic" w:hAnsi="Century Gothic"/>
          <w:spacing w:val="120"/>
          <w:sz w:val="160"/>
          <w:szCs w:val="160"/>
        </w:rPr>
        <w:t xml:space="preserve">INDER </w:t>
      </w:r>
      <w:r w:rsidRPr="00A25637">
        <w:rPr>
          <w:rFonts w:ascii="Century Gothic" w:hAnsi="Century Gothic"/>
          <w:color w:val="2A3FFF"/>
          <w:spacing w:val="120"/>
          <w:sz w:val="160"/>
          <w:szCs w:val="160"/>
        </w:rPr>
        <w:t>K</w:t>
      </w:r>
      <w:r w:rsidRPr="00A25637">
        <w:rPr>
          <w:rFonts w:ascii="Century Gothic" w:hAnsi="Century Gothic"/>
          <w:spacing w:val="120"/>
          <w:sz w:val="160"/>
          <w:szCs w:val="160"/>
        </w:rPr>
        <w:t xml:space="preserve">OCHEN </w:t>
      </w:r>
      <w:r w:rsidRPr="00A25637">
        <w:rPr>
          <w:rFonts w:ascii="Century Gothic" w:hAnsi="Century Gothic"/>
          <w:color w:val="2A3FFF"/>
          <w:spacing w:val="120"/>
          <w:sz w:val="160"/>
          <w:szCs w:val="160"/>
        </w:rPr>
        <w:t>M</w:t>
      </w:r>
      <w:r w:rsidRPr="00A25637">
        <w:rPr>
          <w:rFonts w:ascii="Century Gothic" w:hAnsi="Century Gothic"/>
          <w:spacing w:val="120"/>
          <w:sz w:val="160"/>
          <w:szCs w:val="160"/>
        </w:rPr>
        <w:t>IEUX</w:t>
      </w:r>
    </w:p>
    <w:p w:rsidR="00A4142C" w:rsidRDefault="00A4142C" w:rsidP="00461786">
      <w:pPr>
        <w:spacing w:after="0" w:line="240" w:lineRule="auto"/>
        <w:jc w:val="right"/>
      </w:pPr>
      <w:r>
        <w:t>Gesund Natürlich Saisonal</w:t>
      </w:r>
    </w:p>
    <w:p w:rsidR="00A4142C" w:rsidRDefault="00A4142C" w:rsidP="00461786">
      <w:pPr>
        <w:spacing w:after="0" w:line="240" w:lineRule="auto"/>
        <w:jc w:val="right"/>
      </w:pPr>
      <w:r>
        <w:t>Kochkurse für Kinder und Jugendliche</w:t>
      </w:r>
    </w:p>
    <w:p w:rsidR="00F62F6B" w:rsidRDefault="00A4142C" w:rsidP="00CD303E">
      <w:pPr>
        <w:pStyle w:val="berschrift2"/>
        <w:jc w:val="right"/>
      </w:pPr>
      <w:r>
        <w:t>MIEUX: Vorname Nachname</w:t>
      </w:r>
    </w:p>
    <w:p w:rsidR="00A80EE1" w:rsidRDefault="00A80EE1">
      <w:pPr>
        <w:rPr>
          <w:rFonts w:ascii="Century Gothic" w:eastAsiaTheme="majorEastAsia" w:hAnsi="Century Gothic" w:cstheme="majorBidi"/>
          <w:color w:val="000000" w:themeColor="text1"/>
          <w:spacing w:val="40"/>
          <w:kern w:val="28"/>
          <w:sz w:val="32"/>
          <w:szCs w:val="52"/>
        </w:rPr>
      </w:pPr>
      <w:r>
        <w:br w:type="page"/>
      </w:r>
    </w:p>
    <w:p w:rsidR="00A25637" w:rsidRDefault="009B4880" w:rsidP="008832F2">
      <w:pPr>
        <w:pStyle w:val="Titel"/>
        <w:rPr>
          <w:noProof/>
        </w:rPr>
      </w:pPr>
      <w:r w:rsidRPr="00A80EE1">
        <w:lastRenderedPageBreak/>
        <w:t>INHALTSVERZEICHNIS</w:t>
      </w:r>
      <w:r w:rsidR="00A25637">
        <w:fldChar w:fldCharType="begin"/>
      </w:r>
      <w:r w:rsidR="00A25637">
        <w:instrText xml:space="preserve"> TOC \o "1-1" \h \z \u </w:instrText>
      </w:r>
      <w:r w:rsidR="00A25637">
        <w:fldChar w:fldCharType="separate"/>
      </w:r>
    </w:p>
    <w:p w:rsidR="00A25637" w:rsidRDefault="00272C9C">
      <w:pPr>
        <w:pStyle w:val="Verzeichnis1"/>
        <w:tabs>
          <w:tab w:val="right" w:leader="underscore" w:pos="8494"/>
        </w:tabs>
        <w:rPr>
          <w:rFonts w:eastAsiaTheme="minorEastAsia"/>
          <w:noProof/>
          <w:lang w:val="de-DE" w:eastAsia="de-DE"/>
        </w:rPr>
      </w:pPr>
      <w:hyperlink w:anchor="_Toc411428240" w:history="1">
        <w:r w:rsidR="00A25637" w:rsidRPr="005047B6">
          <w:rPr>
            <w:rStyle w:val="Hyperlink"/>
            <w:noProof/>
          </w:rPr>
          <w:t>EINLEITUNG</w:t>
        </w:r>
        <w:r w:rsidR="00A25637">
          <w:rPr>
            <w:noProof/>
            <w:webHidden/>
          </w:rPr>
          <w:tab/>
        </w:r>
        <w:r w:rsidR="00A25637">
          <w:rPr>
            <w:noProof/>
            <w:webHidden/>
          </w:rPr>
          <w:fldChar w:fldCharType="begin"/>
        </w:r>
        <w:r w:rsidR="00A25637">
          <w:rPr>
            <w:noProof/>
            <w:webHidden/>
          </w:rPr>
          <w:instrText xml:space="preserve"> PAGEREF _Toc411428240 \h </w:instrText>
        </w:r>
        <w:r w:rsidR="00A25637">
          <w:rPr>
            <w:noProof/>
            <w:webHidden/>
          </w:rPr>
        </w:r>
        <w:r w:rsidR="00A25637">
          <w:rPr>
            <w:noProof/>
            <w:webHidden/>
          </w:rPr>
          <w:fldChar w:fldCharType="separate"/>
        </w:r>
        <w:r w:rsidR="00CB66DD">
          <w:rPr>
            <w:noProof/>
            <w:webHidden/>
          </w:rPr>
          <w:t>3</w:t>
        </w:r>
        <w:r w:rsidR="00A25637">
          <w:rPr>
            <w:noProof/>
            <w:webHidden/>
          </w:rPr>
          <w:fldChar w:fldCharType="end"/>
        </w:r>
      </w:hyperlink>
    </w:p>
    <w:p w:rsidR="00A25637" w:rsidRDefault="00272C9C">
      <w:pPr>
        <w:pStyle w:val="Verzeichnis1"/>
        <w:tabs>
          <w:tab w:val="right" w:leader="underscore" w:pos="8494"/>
        </w:tabs>
        <w:rPr>
          <w:rFonts w:eastAsiaTheme="minorEastAsia"/>
          <w:noProof/>
          <w:lang w:val="de-DE" w:eastAsia="de-DE"/>
        </w:rPr>
      </w:pPr>
      <w:hyperlink w:anchor="_Toc411428241" w:history="1">
        <w:r w:rsidR="00A25637" w:rsidRPr="005047B6">
          <w:rPr>
            <w:rStyle w:val="Hyperlink"/>
            <w:noProof/>
          </w:rPr>
          <w:t>KONZEPT</w:t>
        </w:r>
        <w:r w:rsidR="00A25637">
          <w:rPr>
            <w:noProof/>
            <w:webHidden/>
          </w:rPr>
          <w:tab/>
        </w:r>
        <w:r w:rsidR="00A25637">
          <w:rPr>
            <w:noProof/>
            <w:webHidden/>
          </w:rPr>
          <w:fldChar w:fldCharType="begin"/>
        </w:r>
        <w:r w:rsidR="00A25637">
          <w:rPr>
            <w:noProof/>
            <w:webHidden/>
          </w:rPr>
          <w:instrText xml:space="preserve"> PAGEREF _Toc411428241 \h </w:instrText>
        </w:r>
        <w:r w:rsidR="00A25637">
          <w:rPr>
            <w:noProof/>
            <w:webHidden/>
          </w:rPr>
        </w:r>
        <w:r w:rsidR="00A25637">
          <w:rPr>
            <w:noProof/>
            <w:webHidden/>
          </w:rPr>
          <w:fldChar w:fldCharType="separate"/>
        </w:r>
        <w:r w:rsidR="00CB66DD">
          <w:rPr>
            <w:noProof/>
            <w:webHidden/>
          </w:rPr>
          <w:t>4</w:t>
        </w:r>
        <w:r w:rsidR="00A25637">
          <w:rPr>
            <w:noProof/>
            <w:webHidden/>
          </w:rPr>
          <w:fldChar w:fldCharType="end"/>
        </w:r>
      </w:hyperlink>
    </w:p>
    <w:p w:rsidR="00A25637" w:rsidRDefault="00272C9C">
      <w:pPr>
        <w:pStyle w:val="Verzeichnis1"/>
        <w:tabs>
          <w:tab w:val="right" w:leader="underscore" w:pos="8494"/>
        </w:tabs>
        <w:rPr>
          <w:rFonts w:eastAsiaTheme="minorEastAsia"/>
          <w:noProof/>
          <w:lang w:val="de-DE" w:eastAsia="de-DE"/>
        </w:rPr>
      </w:pPr>
      <w:hyperlink w:anchor="_Toc411428242" w:history="1">
        <w:r w:rsidR="00A25637" w:rsidRPr="005047B6">
          <w:rPr>
            <w:rStyle w:val="Hyperlink"/>
            <w:noProof/>
          </w:rPr>
          <w:t>ABLAUF DER KURSE</w:t>
        </w:r>
        <w:r w:rsidR="00A25637">
          <w:rPr>
            <w:noProof/>
            <w:webHidden/>
          </w:rPr>
          <w:tab/>
        </w:r>
        <w:r w:rsidR="00A25637">
          <w:rPr>
            <w:noProof/>
            <w:webHidden/>
          </w:rPr>
          <w:fldChar w:fldCharType="begin"/>
        </w:r>
        <w:r w:rsidR="00A25637">
          <w:rPr>
            <w:noProof/>
            <w:webHidden/>
          </w:rPr>
          <w:instrText xml:space="preserve"> PAGEREF _Toc411428242 \h </w:instrText>
        </w:r>
        <w:r w:rsidR="00A25637">
          <w:rPr>
            <w:noProof/>
            <w:webHidden/>
          </w:rPr>
        </w:r>
        <w:r w:rsidR="00A25637">
          <w:rPr>
            <w:noProof/>
            <w:webHidden/>
          </w:rPr>
          <w:fldChar w:fldCharType="separate"/>
        </w:r>
        <w:r w:rsidR="00CB66DD">
          <w:rPr>
            <w:noProof/>
            <w:webHidden/>
          </w:rPr>
          <w:t>5</w:t>
        </w:r>
        <w:r w:rsidR="00A25637">
          <w:rPr>
            <w:noProof/>
            <w:webHidden/>
          </w:rPr>
          <w:fldChar w:fldCharType="end"/>
        </w:r>
      </w:hyperlink>
    </w:p>
    <w:p w:rsidR="00A25637" w:rsidRDefault="00272C9C">
      <w:pPr>
        <w:pStyle w:val="Verzeichnis1"/>
        <w:tabs>
          <w:tab w:val="right" w:leader="underscore" w:pos="8494"/>
        </w:tabs>
        <w:rPr>
          <w:rFonts w:eastAsiaTheme="minorEastAsia"/>
          <w:noProof/>
          <w:lang w:val="de-DE" w:eastAsia="de-DE"/>
        </w:rPr>
      </w:pPr>
      <w:hyperlink w:anchor="_Toc411428243" w:history="1">
        <w:r w:rsidR="00A25637" w:rsidRPr="005047B6">
          <w:rPr>
            <w:rStyle w:val="Hyperlink"/>
            <w:noProof/>
          </w:rPr>
          <w:t>VORLAGE KURSEINHEIT</w:t>
        </w:r>
        <w:r w:rsidR="00A25637">
          <w:rPr>
            <w:noProof/>
            <w:webHidden/>
          </w:rPr>
          <w:tab/>
        </w:r>
        <w:r w:rsidR="00A25637">
          <w:rPr>
            <w:noProof/>
            <w:webHidden/>
          </w:rPr>
          <w:fldChar w:fldCharType="begin"/>
        </w:r>
        <w:r w:rsidR="00A25637">
          <w:rPr>
            <w:noProof/>
            <w:webHidden/>
          </w:rPr>
          <w:instrText xml:space="preserve"> PAGEREF _Toc411428243 \h </w:instrText>
        </w:r>
        <w:r w:rsidR="00A25637">
          <w:rPr>
            <w:noProof/>
            <w:webHidden/>
          </w:rPr>
        </w:r>
        <w:r w:rsidR="00A25637">
          <w:rPr>
            <w:noProof/>
            <w:webHidden/>
          </w:rPr>
          <w:fldChar w:fldCharType="separate"/>
        </w:r>
        <w:r w:rsidR="00CB66DD">
          <w:rPr>
            <w:noProof/>
            <w:webHidden/>
          </w:rPr>
          <w:t>6</w:t>
        </w:r>
        <w:r w:rsidR="00A25637">
          <w:rPr>
            <w:noProof/>
            <w:webHidden/>
          </w:rPr>
          <w:fldChar w:fldCharType="end"/>
        </w:r>
      </w:hyperlink>
    </w:p>
    <w:p w:rsidR="00A80EE1" w:rsidRPr="00A80EE1" w:rsidRDefault="00A25637" w:rsidP="008832F2">
      <w:pPr>
        <w:pStyle w:val="Titel"/>
      </w:pPr>
      <w:r>
        <w:fldChar w:fldCharType="end"/>
      </w:r>
    </w:p>
    <w:p w:rsidR="00A4142C" w:rsidRPr="009A6E19" w:rsidRDefault="008252A7" w:rsidP="00A25637">
      <w:pPr>
        <w:pStyle w:val="berschrift1"/>
      </w:pPr>
      <w:bookmarkStart w:id="1" w:name="_Toc411428240"/>
      <w:r w:rsidRPr="009A6E19">
        <w:lastRenderedPageBreak/>
        <w:t>EINLEITUNG</w:t>
      </w:r>
      <w:bookmarkEnd w:id="1"/>
    </w:p>
    <w:p w:rsidR="00A4142C" w:rsidRDefault="00FC102C" w:rsidP="00A4142C">
      <w:pPr>
        <w:spacing w:after="0" w:line="240" w:lineRule="auto"/>
      </w:pPr>
      <w:r>
        <w:t xml:space="preserve">Neben dem </w:t>
      </w:r>
      <w:r w:rsidR="00936A1D">
        <w:t xml:space="preserve">Grossangebot </w:t>
      </w:r>
      <w:r>
        <w:t>an Fast</w:t>
      </w:r>
      <w:r w:rsidR="00DE3D77">
        <w:t>f</w:t>
      </w:r>
      <w:r>
        <w:t xml:space="preserve">ood-Ketten, Gestellen voller Fertigprodukten bei Grossverteilern und schwindendem Bewusstsein für </w:t>
      </w:r>
      <w:r w:rsidR="009B721B">
        <w:t>saisonale</w:t>
      </w:r>
      <w:r>
        <w:t xml:space="preserve"> Produkte </w:t>
      </w:r>
      <w:r w:rsidR="00B25A06">
        <w:t>will MIEUX</w:t>
      </w:r>
      <w:r w:rsidR="00C17653">
        <w:t xml:space="preserve"> bei Kindern und Jugendlichen mit kleinen aber feinen Kochkursangeboten eine gesunde, vielseitige und kreative Ernährung fördern. Kenntnisse über saisonale Angebote und zur Ernährungslehre werden ebenso geschult, wie das Verständnis, weshalb ökologisch produzierte Produkte aus der Region am nachhaltigsten sind.</w:t>
      </w:r>
    </w:p>
    <w:p w:rsidR="00F62F6B" w:rsidRDefault="00C17653" w:rsidP="00492010">
      <w:pPr>
        <w:spacing w:after="0" w:line="240" w:lineRule="auto"/>
      </w:pPr>
      <w:r>
        <w:t xml:space="preserve">Ausgebildete Köchinnen und Köche mit pädagogischer Zusatzausbildung verpacken diese Ziele in Kochkurse, welche für die Teilnehmenden vor allem die Lust am selber Kochen wecken sollen. Experimentieren, ein </w:t>
      </w:r>
      <w:r w:rsidR="008252A7">
        <w:t>k</w:t>
      </w:r>
      <w:r>
        <w:t>ind</w:t>
      </w:r>
      <w:r w:rsidR="008252A7">
        <w:t>er</w:t>
      </w:r>
      <w:r>
        <w:t xml:space="preserve">gerechtes Ambiente und das gesellige Zusammensein sind wichtige Elemente, welche in allen Kursen ein zentrales Anliegen </w:t>
      </w:r>
      <w:r w:rsidR="008252A7">
        <w:t>sind</w:t>
      </w:r>
      <w:r>
        <w:t>.</w:t>
      </w:r>
      <w:r w:rsidR="00D54450">
        <w:rPr>
          <w:noProof/>
          <w:lang w:eastAsia="de-CH"/>
        </w:rPr>
        <w:drawing>
          <wp:anchor distT="0" distB="0" distL="114300" distR="114300" simplePos="0" relativeHeight="251658240" behindDoc="0" locked="0" layoutInCell="1" allowOverlap="1">
            <wp:simplePos x="1442720" y="3300730"/>
            <wp:positionH relativeFrom="margin">
              <wp:align>center</wp:align>
            </wp:positionH>
            <wp:positionV relativeFrom="margin">
              <wp:align>center</wp:align>
            </wp:positionV>
            <wp:extent cx="5400000" cy="54000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BEBA8EAE-BF5A-486C-A8C5-ECC9F3942E4B}">
                          <a14:imgProps xmlns:a14="http://schemas.microsoft.com/office/drawing/2010/main">
                            <a14:imgLayer r:embed="rId9">
                              <a14:imgEffect>
                                <a14:artisticLineDrawing/>
                              </a14:imgEffect>
                            </a14:imgLayer>
                          </a14:imgProps>
                        </a:ext>
                        <a:ext uri="{28A0092B-C50C-407E-A947-70E740481C1C}">
                          <a14:useLocalDpi xmlns:a14="http://schemas.microsoft.com/office/drawing/2010/main" val="0"/>
                        </a:ext>
                      </a:extLst>
                    </a:blip>
                    <a:stretch>
                      <a:fillRect/>
                    </a:stretch>
                  </pic:blipFill>
                  <pic:spPr>
                    <a:xfrm>
                      <a:off x="0" y="0"/>
                      <a:ext cx="5400000" cy="5400000"/>
                    </a:xfrm>
                    <a:prstGeom prst="rect">
                      <a:avLst/>
                    </a:prstGeom>
                  </pic:spPr>
                </pic:pic>
              </a:graphicData>
            </a:graphic>
            <wp14:sizeRelH relativeFrom="margin">
              <wp14:pctWidth>0</wp14:pctWidth>
            </wp14:sizeRelH>
            <wp14:sizeRelV relativeFrom="margin">
              <wp14:pctHeight>0</wp14:pctHeight>
            </wp14:sizeRelV>
          </wp:anchor>
        </w:drawing>
      </w:r>
    </w:p>
    <w:p w:rsidR="008252A7" w:rsidRPr="009A6E19" w:rsidRDefault="00697914" w:rsidP="00A25637">
      <w:pPr>
        <w:pStyle w:val="berschrift1"/>
      </w:pPr>
      <w:bookmarkStart w:id="2" w:name="_Toc411428241"/>
      <w:r w:rsidRPr="009A6E19">
        <w:lastRenderedPageBreak/>
        <w:t>KONZEPT</w:t>
      </w:r>
      <w:bookmarkEnd w:id="2"/>
    </w:p>
    <w:p w:rsidR="00EE0E87" w:rsidRPr="00313F44" w:rsidRDefault="00EE0E87" w:rsidP="00A25637">
      <w:pPr>
        <w:spacing w:before="120" w:after="0" w:line="240" w:lineRule="auto"/>
        <w:rPr>
          <w:b/>
        </w:rPr>
      </w:pPr>
      <w:r w:rsidRPr="00313F44">
        <w:rPr>
          <w:b/>
        </w:rPr>
        <w:t>Konzept und Admin</w:t>
      </w:r>
      <w:r w:rsidR="008F2753">
        <w:rPr>
          <w:b/>
        </w:rPr>
        <w:t>is</w:t>
      </w:r>
      <w:r w:rsidRPr="00313F44">
        <w:rPr>
          <w:b/>
        </w:rPr>
        <w:t>tration</w:t>
      </w:r>
    </w:p>
    <w:p w:rsidR="00EE0E87" w:rsidRDefault="00EE0E87" w:rsidP="00A4142C">
      <w:pPr>
        <w:spacing w:after="0" w:line="240" w:lineRule="auto"/>
      </w:pPr>
      <w:r>
        <w:t xml:space="preserve">Für das Kurskonzept, die Qualitätskontrolle, die Weisungen zur Kursumsetzung sowie die Teilnehmeradministration ist die Geschäftsstelle in Cham zuständig. </w:t>
      </w:r>
    </w:p>
    <w:p w:rsidR="008252A7" w:rsidRPr="00313F44" w:rsidRDefault="008252A7" w:rsidP="00A25637">
      <w:pPr>
        <w:spacing w:before="120" w:after="0" w:line="240" w:lineRule="auto"/>
        <w:rPr>
          <w:b/>
        </w:rPr>
      </w:pPr>
      <w:r w:rsidRPr="00313F44">
        <w:rPr>
          <w:b/>
        </w:rPr>
        <w:t>Kurs</w:t>
      </w:r>
      <w:r w:rsidR="00697914" w:rsidRPr="00313F44">
        <w:rPr>
          <w:b/>
        </w:rPr>
        <w:t>durchführung</w:t>
      </w:r>
    </w:p>
    <w:p w:rsidR="008252A7" w:rsidRDefault="00EE0E87" w:rsidP="00A4142C">
      <w:pPr>
        <w:spacing w:after="0" w:line="240" w:lineRule="auto"/>
      </w:pPr>
      <w:r>
        <w:t xml:space="preserve">Die Kinderkochkurse werden </w:t>
      </w:r>
      <w:r w:rsidR="008252A7">
        <w:t>in allen Restaurants von MIEUX</w:t>
      </w:r>
      <w:r>
        <w:t xml:space="preserve"> </w:t>
      </w:r>
      <w:r w:rsidR="00697914">
        <w:t xml:space="preserve">mindestens </w:t>
      </w:r>
      <w:r>
        <w:t>1</w:t>
      </w:r>
      <w:r w:rsidR="00697914">
        <w:t xml:space="preserve"> x jährlich</w:t>
      </w:r>
      <w:r>
        <w:t xml:space="preserve"> durchgeführt. Die dafür beauftragten Köchinnen und Köche </w:t>
      </w:r>
      <w:r w:rsidR="00DD665F">
        <w:t>sind für die professionelle Durchführung verantwortlich. Sie absolvieren vorgängig kostenfrei eine Weiterbildung zur Kurserarbeitung und Didaktik.</w:t>
      </w:r>
    </w:p>
    <w:p w:rsidR="008252A7" w:rsidRPr="00313F44" w:rsidRDefault="008252A7" w:rsidP="00A25637">
      <w:pPr>
        <w:spacing w:before="120" w:after="0" w:line="240" w:lineRule="auto"/>
        <w:rPr>
          <w:b/>
        </w:rPr>
      </w:pPr>
      <w:r w:rsidRPr="00313F44">
        <w:rPr>
          <w:b/>
        </w:rPr>
        <w:t>Altersstufe</w:t>
      </w:r>
    </w:p>
    <w:p w:rsidR="008252A7" w:rsidRDefault="00D91231" w:rsidP="00303BB5">
      <w:pPr>
        <w:spacing w:after="0" w:line="240" w:lineRule="auto"/>
      </w:pPr>
      <w:r>
        <w:t>Kinder im Alter von 9–</w:t>
      </w:r>
      <w:r w:rsidR="00303BB5">
        <w:t>14 Jahren</w:t>
      </w:r>
    </w:p>
    <w:p w:rsidR="008252A7" w:rsidRPr="00313F44" w:rsidRDefault="008252A7" w:rsidP="00A25637">
      <w:pPr>
        <w:spacing w:before="120" w:after="0" w:line="240" w:lineRule="auto"/>
        <w:rPr>
          <w:b/>
        </w:rPr>
      </w:pPr>
      <w:r w:rsidRPr="00313F44">
        <w:rPr>
          <w:b/>
        </w:rPr>
        <w:t>Kursgruppen</w:t>
      </w:r>
    </w:p>
    <w:p w:rsidR="008252A7" w:rsidRDefault="00303BB5" w:rsidP="00303BB5">
      <w:pPr>
        <w:spacing w:after="0" w:line="240" w:lineRule="auto"/>
      </w:pPr>
      <w:r>
        <w:t>Die Gruppengrö</w:t>
      </w:r>
      <w:r w:rsidR="00D569FF">
        <w:t>ss</w:t>
      </w:r>
      <w:r>
        <w:t>e kann variieren. Sie hängt davon ab, wie gro</w:t>
      </w:r>
      <w:r w:rsidR="00D569FF">
        <w:t>ss</w:t>
      </w:r>
      <w:r>
        <w:t xml:space="preserve"> die Räumlichkeiten sind und wie viele Betreuer vor Ort sind. </w:t>
      </w:r>
      <w:r w:rsidR="008252A7">
        <w:t xml:space="preserve">Pro Betreuer können maximal </w:t>
      </w:r>
      <w:r w:rsidR="00DD665F">
        <w:t>10</w:t>
      </w:r>
      <w:r w:rsidR="008252A7">
        <w:t xml:space="preserve"> Kinder teilnehmen.</w:t>
      </w:r>
    </w:p>
    <w:p w:rsidR="008252A7" w:rsidRPr="00313F44" w:rsidRDefault="008252A7" w:rsidP="00A25637">
      <w:pPr>
        <w:spacing w:before="120" w:after="0" w:line="240" w:lineRule="auto"/>
        <w:rPr>
          <w:b/>
        </w:rPr>
      </w:pPr>
      <w:r w:rsidRPr="00313F44">
        <w:rPr>
          <w:b/>
        </w:rPr>
        <w:t>Dauer</w:t>
      </w:r>
    </w:p>
    <w:p w:rsidR="00303BB5" w:rsidRDefault="008252A7" w:rsidP="00303BB5">
      <w:pPr>
        <w:spacing w:after="0" w:line="240" w:lineRule="auto"/>
      </w:pPr>
      <w:r>
        <w:t>Eine Kurseinheit dauert 1 bis maximal 3 Stunden.</w:t>
      </w:r>
    </w:p>
    <w:p w:rsidR="008252A7" w:rsidRPr="00313F44" w:rsidRDefault="008252A7" w:rsidP="00A25637">
      <w:pPr>
        <w:spacing w:before="120" w:after="0" w:line="240" w:lineRule="auto"/>
        <w:rPr>
          <w:b/>
        </w:rPr>
      </w:pPr>
      <w:r w:rsidRPr="00313F44">
        <w:rPr>
          <w:b/>
        </w:rPr>
        <w:t>Ziele</w:t>
      </w:r>
    </w:p>
    <w:p w:rsidR="008252A7" w:rsidRDefault="00303BB5" w:rsidP="00303BB5">
      <w:pPr>
        <w:spacing w:after="0" w:line="240" w:lineRule="auto"/>
      </w:pPr>
      <w:r>
        <w:t xml:space="preserve">Ziel </w:t>
      </w:r>
      <w:r w:rsidR="008252A7">
        <w:t>jedes</w:t>
      </w:r>
      <w:r>
        <w:t xml:space="preserve"> Kurses ist es, die Kinder an den fachgerechten Umgang mit Lebensmitteln heranzuführen und dabei ihre Handlungskompetenz und ein positives Sozialverhalten zu fördern. Die Kinder lernen, Gerichte eigenständig zuzubereiten und sind so auf dem besten Wege</w:t>
      </w:r>
      <w:r w:rsidR="00697914">
        <w:t>,</w:t>
      </w:r>
      <w:r>
        <w:t xml:space="preserve"> ein ausgewogenes Ernährungsverhalten </w:t>
      </w:r>
      <w:r w:rsidR="00697914">
        <w:t xml:space="preserve">zu </w:t>
      </w:r>
      <w:r>
        <w:t>entwickeln. Sie sollen dazu motiviert werden</w:t>
      </w:r>
      <w:r w:rsidR="00697914">
        <w:t>,</w:t>
      </w:r>
      <w:r>
        <w:t xml:space="preserve"> auch mal zu Hause selbst etwas zu kochen. Im Kurs werden Gerichte zubereitet, die gesund und preisgünstig sind.</w:t>
      </w:r>
      <w:r w:rsidR="008252A7">
        <w:t xml:space="preserve"> In jedem Kurs wird eine Einheit geplant, in welcher gemeinsam eingekauft wird.</w:t>
      </w:r>
    </w:p>
    <w:p w:rsidR="008252A7" w:rsidRPr="00313F44" w:rsidRDefault="00DD665F" w:rsidP="00A25637">
      <w:pPr>
        <w:spacing w:before="120" w:after="0" w:line="240" w:lineRule="auto"/>
        <w:rPr>
          <w:b/>
        </w:rPr>
      </w:pPr>
      <w:r w:rsidRPr="00313F44">
        <w:rPr>
          <w:b/>
        </w:rPr>
        <w:t>Produktauswahl</w:t>
      </w:r>
    </w:p>
    <w:p w:rsidR="00303BB5" w:rsidRDefault="008252A7" w:rsidP="00303BB5">
      <w:pPr>
        <w:spacing w:after="0" w:line="240" w:lineRule="auto"/>
      </w:pPr>
      <w:r>
        <w:t xml:space="preserve">Frischprodukte werden ausschliesslich saisongerecht, aus regionaler Produktion und nachhaltiger Landwirtschaft verwendet. </w:t>
      </w:r>
    </w:p>
    <w:p w:rsidR="008252A7" w:rsidRPr="00313F44" w:rsidRDefault="008252A7" w:rsidP="00A25637">
      <w:pPr>
        <w:spacing w:before="120" w:after="0" w:line="240" w:lineRule="auto"/>
        <w:rPr>
          <w:b/>
        </w:rPr>
      </w:pPr>
      <w:r w:rsidRPr="00313F44">
        <w:rPr>
          <w:b/>
        </w:rPr>
        <w:t>Kursausarbeitung</w:t>
      </w:r>
    </w:p>
    <w:p w:rsidR="008252A7" w:rsidRDefault="008252A7" w:rsidP="00303BB5">
      <w:pPr>
        <w:spacing w:after="0" w:line="240" w:lineRule="auto"/>
      </w:pPr>
      <w:r>
        <w:t>Die Erarbeitung eines Kurs</w:t>
      </w:r>
      <w:r w:rsidR="00697914">
        <w:t>es auf Basis dieses Konzepts</w:t>
      </w:r>
      <w:r>
        <w:t xml:space="preserve"> obliegt der Person, w</w:t>
      </w:r>
      <w:r w:rsidR="00F62F6B">
        <w:t xml:space="preserve">elche die Kurse durchführt. Der Kurs </w:t>
      </w:r>
      <w:r>
        <w:t>muss mindestens zwei Monate vor Kursbeginn der Geschäftsstelle zur Genehmigung vorgelegt werden.</w:t>
      </w:r>
      <w:r w:rsidR="00F62F6B">
        <w:t xml:space="preserve"> </w:t>
      </w:r>
    </w:p>
    <w:p w:rsidR="00303BB5" w:rsidRDefault="00F62F6B" w:rsidP="00303BB5">
      <w:pPr>
        <w:spacing w:after="0" w:line="240" w:lineRule="auto"/>
      </w:pPr>
      <w:r>
        <w:t xml:space="preserve">Eingereicht wird eine Beschreibung des </w:t>
      </w:r>
      <w:r w:rsidR="00303BB5">
        <w:t>Ablauf</w:t>
      </w:r>
      <w:r>
        <w:t>s</w:t>
      </w:r>
      <w:r w:rsidR="00303BB5">
        <w:t xml:space="preserve"> </w:t>
      </w:r>
      <w:r>
        <w:t xml:space="preserve">der </w:t>
      </w:r>
      <w:r w:rsidR="00303BB5">
        <w:t>Kurseinheiten. Benötigte Küchenutensilien und Lebensmittel sind in den jeweiligen Einheiten aufgelistet.</w:t>
      </w:r>
    </w:p>
    <w:p w:rsidR="00697914" w:rsidRPr="00313F44" w:rsidRDefault="00697914" w:rsidP="00A25637">
      <w:pPr>
        <w:spacing w:before="120" w:after="0" w:line="240" w:lineRule="auto"/>
        <w:rPr>
          <w:b/>
        </w:rPr>
      </w:pPr>
      <w:r w:rsidRPr="00313F44">
        <w:rPr>
          <w:b/>
        </w:rPr>
        <w:t>Auszeichnung</w:t>
      </w:r>
    </w:p>
    <w:p w:rsidR="00F62F6B" w:rsidRDefault="00303BB5" w:rsidP="00201D3D">
      <w:pPr>
        <w:spacing w:after="0" w:line="240" w:lineRule="auto"/>
      </w:pPr>
      <w:r>
        <w:t>Für die Teilnahme an den Kochkursen erhalten die Kinder nach jeder Einheit einen Stempel oder Aufkleber in ihr Rezeptbuch. Zum Schluss werden die Kinder mit einem Diplom zum „Kinderkoch“ ausgezeichnet.</w:t>
      </w:r>
    </w:p>
    <w:p w:rsidR="00697914" w:rsidRPr="009A6E19" w:rsidRDefault="00F62F6B" w:rsidP="00A25637">
      <w:pPr>
        <w:pStyle w:val="berschrift1"/>
      </w:pPr>
      <w:bookmarkStart w:id="3" w:name="_Toc411428242"/>
      <w:r w:rsidRPr="009A6E19">
        <w:lastRenderedPageBreak/>
        <w:t>ABLAUF DER KURSE</w:t>
      </w:r>
      <w:bookmarkEnd w:id="3"/>
    </w:p>
    <w:p w:rsidR="00DD665F" w:rsidRDefault="00697914" w:rsidP="00A25637">
      <w:pPr>
        <w:spacing w:before="120" w:after="0" w:line="240" w:lineRule="auto"/>
      </w:pPr>
      <w:r w:rsidRPr="00313F44">
        <w:rPr>
          <w:b/>
        </w:rPr>
        <w:t>Vorbere</w:t>
      </w:r>
      <w:r w:rsidR="00DD665F" w:rsidRPr="00313F44">
        <w:rPr>
          <w:b/>
        </w:rPr>
        <w:t>itungen</w:t>
      </w:r>
      <w:r w:rsidR="00DD665F">
        <w:t xml:space="preserve"> </w:t>
      </w:r>
    </w:p>
    <w:p w:rsidR="00DD665F" w:rsidRDefault="00DD665F" w:rsidP="00F62F6B">
      <w:pPr>
        <w:spacing w:after="0" w:line="240" w:lineRule="auto"/>
      </w:pPr>
      <w:r>
        <w:t>Lebensmittel einkaufen</w:t>
      </w:r>
    </w:p>
    <w:p w:rsidR="00697914" w:rsidRPr="00697914" w:rsidRDefault="00697914" w:rsidP="00F62F6B">
      <w:pPr>
        <w:spacing w:after="0" w:line="240" w:lineRule="auto"/>
      </w:pPr>
      <w:proofErr w:type="spellStart"/>
      <w:r w:rsidRPr="00697914">
        <w:t>Schürzen</w:t>
      </w:r>
      <w:proofErr w:type="spellEnd"/>
      <w:r w:rsidRPr="00697914">
        <w:t xml:space="preserve">, </w:t>
      </w:r>
      <w:proofErr w:type="spellStart"/>
      <w:r w:rsidRPr="00697914">
        <w:t>Schüsseln</w:t>
      </w:r>
      <w:proofErr w:type="spellEnd"/>
      <w:r w:rsidRPr="00697914">
        <w:t xml:space="preserve">, Brettchen, Messer, und Lebensmittel bereitstellen </w:t>
      </w:r>
    </w:p>
    <w:p w:rsidR="00DD665F" w:rsidRDefault="00697914" w:rsidP="00F62F6B">
      <w:pPr>
        <w:spacing w:after="0" w:line="240" w:lineRule="auto"/>
      </w:pPr>
      <w:proofErr w:type="spellStart"/>
      <w:r w:rsidRPr="00697914">
        <w:t>Einführung</w:t>
      </w:r>
      <w:proofErr w:type="spellEnd"/>
      <w:r w:rsidRPr="00697914">
        <w:t xml:space="preserve"> (ca. 10 Minuten)</w:t>
      </w:r>
      <w:r w:rsidRPr="00697914">
        <w:br/>
      </w:r>
      <w:proofErr w:type="spellStart"/>
      <w:r w:rsidRPr="00697914">
        <w:t>Hände</w:t>
      </w:r>
      <w:proofErr w:type="spellEnd"/>
      <w:r w:rsidRPr="00697914">
        <w:t xml:space="preserve"> waschen, </w:t>
      </w:r>
      <w:proofErr w:type="spellStart"/>
      <w:r w:rsidRPr="00697914">
        <w:t>Schürzen</w:t>
      </w:r>
      <w:proofErr w:type="spellEnd"/>
      <w:r w:rsidRPr="00697914">
        <w:t xml:space="preserve"> verteilen, Brettchen und Mess</w:t>
      </w:r>
      <w:r w:rsidR="00DD665F">
        <w:t>er verteilen</w:t>
      </w:r>
      <w:r w:rsidR="00DD665F">
        <w:br/>
        <w:t>Regeln besprechen</w:t>
      </w:r>
    </w:p>
    <w:p w:rsidR="00697914" w:rsidRPr="00697914" w:rsidRDefault="00697914" w:rsidP="00A25637">
      <w:pPr>
        <w:spacing w:before="120" w:after="0" w:line="240" w:lineRule="auto"/>
      </w:pPr>
      <w:r w:rsidRPr="00313F44">
        <w:rPr>
          <w:b/>
        </w:rPr>
        <w:t>Einteilen</w:t>
      </w:r>
      <w:r w:rsidRPr="00697914">
        <w:t xml:space="preserve"> (ca. 15 Minuten)</w:t>
      </w:r>
      <w:r w:rsidRPr="00697914">
        <w:br/>
        <w:t xml:space="preserve">Sie </w:t>
      </w:r>
      <w:proofErr w:type="spellStart"/>
      <w:r w:rsidRPr="00697914">
        <w:t>können</w:t>
      </w:r>
      <w:proofErr w:type="spellEnd"/>
      <w:r w:rsidRPr="00697914">
        <w:t xml:space="preserve"> die Kinder </w:t>
      </w:r>
      <w:proofErr w:type="spellStart"/>
      <w:r w:rsidRPr="00697914">
        <w:t>wählen</w:t>
      </w:r>
      <w:proofErr w:type="spellEnd"/>
      <w:r w:rsidRPr="00697914">
        <w:t xml:space="preserve"> </w:t>
      </w:r>
      <w:r w:rsidR="00DD665F">
        <w:t>lassen, was sie zubereiten woll</w:t>
      </w:r>
      <w:r w:rsidRPr="00697914">
        <w:t xml:space="preserve">en. Wenn zu viele Kinder das Gleiche machen wollen, teilen Sie die Kinder selbst ein, um Streit zu vermeiden. Sie </w:t>
      </w:r>
      <w:r w:rsidR="00DD665F">
        <w:t>weisen darauf hin</w:t>
      </w:r>
      <w:r w:rsidRPr="00697914">
        <w:t>, dass zwischendurch nach einem Arbeitsgang</w:t>
      </w:r>
      <w:r w:rsidR="00DD665F">
        <w:t xml:space="preserve"> </w:t>
      </w:r>
      <w:r w:rsidRPr="00697914">
        <w:t xml:space="preserve">/ nach Beendigung der </w:t>
      </w:r>
      <w:r w:rsidR="00DD665F">
        <w:t xml:space="preserve">Aufgabe immer </w:t>
      </w:r>
      <w:proofErr w:type="spellStart"/>
      <w:r w:rsidR="00DD665F">
        <w:t>aufgeräumt</w:t>
      </w:r>
      <w:proofErr w:type="spellEnd"/>
      <w:r w:rsidR="00DD665F">
        <w:t xml:space="preserve"> wird.</w:t>
      </w:r>
    </w:p>
    <w:p w:rsidR="00DD665F" w:rsidRDefault="00697914" w:rsidP="00A25637">
      <w:pPr>
        <w:spacing w:before="120" w:after="0" w:line="240" w:lineRule="auto"/>
      </w:pPr>
      <w:r w:rsidRPr="00313F44">
        <w:rPr>
          <w:b/>
        </w:rPr>
        <w:t>Tisch decken</w:t>
      </w:r>
      <w:r w:rsidRPr="00697914">
        <w:t xml:space="preserve"> (ca. 5 Minuten)</w:t>
      </w:r>
    </w:p>
    <w:p w:rsidR="00697914" w:rsidRPr="00697914" w:rsidRDefault="00697914" w:rsidP="00F62F6B">
      <w:pPr>
        <w:spacing w:after="0" w:line="240" w:lineRule="auto"/>
      </w:pPr>
      <w:r w:rsidRPr="00697914">
        <w:t xml:space="preserve">Die Kinder, die mit der Zubereitung ihres Parts fertig sind, </w:t>
      </w:r>
      <w:r w:rsidR="00DD665F">
        <w:t>helfen den anderen oder decken den Tisch</w:t>
      </w:r>
      <w:r w:rsidRPr="00697914">
        <w:t xml:space="preserve">. Dabei </w:t>
      </w:r>
      <w:proofErr w:type="spellStart"/>
      <w:r w:rsidRPr="00697914">
        <w:t>können</w:t>
      </w:r>
      <w:proofErr w:type="spellEnd"/>
      <w:r w:rsidRPr="00697914">
        <w:t xml:space="preserve"> sie zum Beispie</w:t>
      </w:r>
      <w:r w:rsidR="00DD665F">
        <w:t xml:space="preserve">l Servietten falten </w:t>
      </w:r>
      <w:proofErr w:type="spellStart"/>
      <w:r w:rsidR="00DD665F">
        <w:t>üben</w:t>
      </w:r>
      <w:proofErr w:type="spellEnd"/>
      <w:r w:rsidR="00DD665F">
        <w:t xml:space="preserve"> oder sich eine besondere Dekoration ausdenken.</w:t>
      </w:r>
    </w:p>
    <w:p w:rsidR="00697914" w:rsidRPr="00697914" w:rsidRDefault="00697914" w:rsidP="00A25637">
      <w:pPr>
        <w:spacing w:before="120" w:after="0" w:line="240" w:lineRule="auto"/>
      </w:pPr>
      <w:r w:rsidRPr="00313F44">
        <w:rPr>
          <w:b/>
        </w:rPr>
        <w:t>Essen</w:t>
      </w:r>
      <w:r w:rsidRPr="00697914">
        <w:t xml:space="preserve"> (ca. 30 Minuten)</w:t>
      </w:r>
      <w:r w:rsidRPr="00697914">
        <w:br/>
      </w:r>
      <w:proofErr w:type="spellStart"/>
      <w:r w:rsidRPr="00697914">
        <w:t>Für</w:t>
      </w:r>
      <w:proofErr w:type="spellEnd"/>
      <w:r w:rsidRPr="00697914">
        <w:t xml:space="preserve"> die Einnahme des Essens haben wir eine halbe Stunde eingeplant. Mit </w:t>
      </w:r>
      <w:r w:rsidR="00336381">
        <w:t>einem</w:t>
      </w:r>
      <w:r w:rsidRPr="00697914">
        <w:t xml:space="preserve"> Geschmackstest </w:t>
      </w:r>
      <w:proofErr w:type="spellStart"/>
      <w:r w:rsidRPr="00697914">
        <w:t>können</w:t>
      </w:r>
      <w:proofErr w:type="spellEnd"/>
      <w:r w:rsidRPr="00697914">
        <w:t xml:space="preserve"> die Kinder eine </w:t>
      </w:r>
      <w:proofErr w:type="spellStart"/>
      <w:r w:rsidRPr="00697914">
        <w:t>Einschätzung</w:t>
      </w:r>
      <w:proofErr w:type="spellEnd"/>
      <w:r w:rsidRPr="00697914">
        <w:t xml:space="preserve"> </w:t>
      </w:r>
      <w:proofErr w:type="spellStart"/>
      <w:r w:rsidRPr="00697914">
        <w:t>über</w:t>
      </w:r>
      <w:proofErr w:type="spellEnd"/>
      <w:r w:rsidRPr="00697914">
        <w:t xml:space="preserve"> ihre zubereiteten Speisen abgeben. </w:t>
      </w:r>
    </w:p>
    <w:p w:rsidR="00697914" w:rsidRPr="00697914" w:rsidRDefault="00D91231" w:rsidP="00F62F6B">
      <w:pPr>
        <w:spacing w:after="0" w:line="240" w:lineRule="auto"/>
      </w:pPr>
      <w:r>
        <w:t>Sauber machen (ca. 15–</w:t>
      </w:r>
      <w:r w:rsidR="00697914" w:rsidRPr="00697914">
        <w:t>20 Minuten)</w:t>
      </w:r>
      <w:r w:rsidR="00697914" w:rsidRPr="00697914">
        <w:br/>
      </w:r>
      <w:proofErr w:type="spellStart"/>
      <w:r w:rsidR="00697914" w:rsidRPr="00697914">
        <w:t>Spülen</w:t>
      </w:r>
      <w:proofErr w:type="spellEnd"/>
      <w:r w:rsidR="00697914" w:rsidRPr="00697914">
        <w:t xml:space="preserve">, </w:t>
      </w:r>
      <w:proofErr w:type="spellStart"/>
      <w:r w:rsidR="00697914" w:rsidRPr="00697914">
        <w:t>Spülmaschine</w:t>
      </w:r>
      <w:proofErr w:type="spellEnd"/>
      <w:r w:rsidR="00697914" w:rsidRPr="00697914">
        <w:t xml:space="preserve"> </w:t>
      </w:r>
      <w:proofErr w:type="spellStart"/>
      <w:r w:rsidR="00697914" w:rsidRPr="00697914">
        <w:t>einräumen</w:t>
      </w:r>
      <w:proofErr w:type="spellEnd"/>
      <w:r w:rsidR="00697914" w:rsidRPr="00697914">
        <w:t xml:space="preserve"> (falls vorhanden), Tisch abwischen, Boden fegen </w:t>
      </w:r>
    </w:p>
    <w:p w:rsidR="00336381" w:rsidRDefault="00697914" w:rsidP="00F62F6B">
      <w:pPr>
        <w:spacing w:after="0" w:line="240" w:lineRule="auto"/>
      </w:pPr>
      <w:r w:rsidRPr="00697914">
        <w:t xml:space="preserve">Rezepte </w:t>
      </w:r>
      <w:proofErr w:type="spellStart"/>
      <w:r w:rsidRPr="00697914">
        <w:t>aushä</w:t>
      </w:r>
      <w:r w:rsidR="00336381">
        <w:t>ndigen</w:t>
      </w:r>
      <w:proofErr w:type="spellEnd"/>
      <w:r w:rsidR="00336381">
        <w:t xml:space="preserve"> und Rezeptbuch stempeln</w:t>
      </w:r>
    </w:p>
    <w:p w:rsidR="00336381" w:rsidRDefault="00336381" w:rsidP="00A25637">
      <w:pPr>
        <w:spacing w:before="120" w:after="0" w:line="240" w:lineRule="auto"/>
      </w:pPr>
      <w:r w:rsidRPr="00313F44">
        <w:rPr>
          <w:b/>
        </w:rPr>
        <w:t>Kopieren</w:t>
      </w:r>
    </w:p>
    <w:p w:rsidR="00697914" w:rsidRPr="00697914" w:rsidRDefault="00697914" w:rsidP="00F62F6B">
      <w:pPr>
        <w:spacing w:after="0" w:line="240" w:lineRule="auto"/>
      </w:pPr>
      <w:r w:rsidRPr="00697914">
        <w:t xml:space="preserve">Rezepte und </w:t>
      </w:r>
      <w:r w:rsidR="00336381">
        <w:t>Merkblätter</w:t>
      </w:r>
      <w:r w:rsidRPr="00697914">
        <w:t xml:space="preserve"> zum Austeilen </w:t>
      </w:r>
    </w:p>
    <w:p w:rsidR="00697914" w:rsidRPr="00697914" w:rsidRDefault="00697914" w:rsidP="00F62F6B">
      <w:pPr>
        <w:spacing w:after="0" w:line="240" w:lineRule="auto"/>
      </w:pPr>
      <w:r w:rsidRPr="00697914">
        <w:t xml:space="preserve">Lebensmittel, die Sie immer brauchen: </w:t>
      </w:r>
    </w:p>
    <w:p w:rsidR="00697914" w:rsidRPr="00697914" w:rsidRDefault="00336381" w:rsidP="00F62F6B">
      <w:pPr>
        <w:spacing w:after="0" w:line="240" w:lineRule="auto"/>
      </w:pPr>
      <w:r>
        <w:t xml:space="preserve">Salz, Pfeffer, </w:t>
      </w:r>
      <w:proofErr w:type="spellStart"/>
      <w:r>
        <w:t>Öl</w:t>
      </w:r>
      <w:proofErr w:type="spellEnd"/>
      <w:r>
        <w:t xml:space="preserve">, </w:t>
      </w:r>
      <w:r w:rsidR="00697914" w:rsidRPr="00697914">
        <w:t xml:space="preserve">Zucker </w:t>
      </w:r>
    </w:p>
    <w:p w:rsidR="00313F44" w:rsidRDefault="00697914" w:rsidP="00A25637">
      <w:pPr>
        <w:spacing w:before="120" w:after="0" w:line="240" w:lineRule="auto"/>
      </w:pPr>
      <w:r w:rsidRPr="00313F44">
        <w:rPr>
          <w:b/>
        </w:rPr>
        <w:t>Dinge, die Sie immer brauchen</w:t>
      </w:r>
    </w:p>
    <w:p w:rsidR="00697914" w:rsidRDefault="00697914" w:rsidP="00303BB5">
      <w:pPr>
        <w:spacing w:after="0" w:line="240" w:lineRule="auto"/>
      </w:pPr>
      <w:proofErr w:type="spellStart"/>
      <w:r w:rsidRPr="00697914">
        <w:t>Kochschürzen</w:t>
      </w:r>
      <w:proofErr w:type="spellEnd"/>
      <w:r w:rsidRPr="00697914">
        <w:t xml:space="preserve">, Brettchen, Messer, </w:t>
      </w:r>
      <w:proofErr w:type="spellStart"/>
      <w:r w:rsidRPr="00697914">
        <w:t>Schüsseln</w:t>
      </w:r>
      <w:proofErr w:type="spellEnd"/>
      <w:r w:rsidRPr="00697914">
        <w:t xml:space="preserve">, Servietten, Strohhalme </w:t>
      </w:r>
    </w:p>
    <w:p w:rsidR="00F62F6B" w:rsidRPr="009A6E19" w:rsidRDefault="00F62F6B" w:rsidP="00A25637">
      <w:pPr>
        <w:pStyle w:val="berschrift1"/>
      </w:pPr>
      <w:bookmarkStart w:id="4" w:name="_Toc411428243"/>
      <w:r w:rsidRPr="009A6E19">
        <w:lastRenderedPageBreak/>
        <w:t>VORLAGE KURSEINHEIT</w:t>
      </w:r>
      <w:bookmarkEnd w:id="4"/>
    </w:p>
    <w:p w:rsidR="005D440D" w:rsidRPr="00AE747A" w:rsidRDefault="005D440D" w:rsidP="00CD303E">
      <w:pPr>
        <w:pStyle w:val="berschrift2"/>
        <w:rPr>
          <w:color w:val="auto"/>
        </w:rPr>
      </w:pPr>
      <w:r w:rsidRPr="00AE747A">
        <w:rPr>
          <w:color w:val="auto"/>
        </w:rPr>
        <w:t xml:space="preserve">Spaghetti &amp; Tiramisu – </w:t>
      </w:r>
      <w:proofErr w:type="spellStart"/>
      <w:r w:rsidRPr="00AE747A">
        <w:rPr>
          <w:color w:val="auto"/>
        </w:rPr>
        <w:t>juchuh</w:t>
      </w:r>
      <w:proofErr w:type="spellEnd"/>
      <w:r w:rsidRPr="00AE747A">
        <w:rPr>
          <w:color w:val="auto"/>
        </w:rPr>
        <w:t xml:space="preserve">! </w:t>
      </w:r>
      <w:r w:rsidR="000262B9" w:rsidRPr="00AE747A">
        <w:rPr>
          <w:color w:val="auto"/>
        </w:rPr>
        <w:t>(Quelle: www.lags.de)</w:t>
      </w:r>
    </w:p>
    <w:p w:rsidR="005D440D" w:rsidRPr="00D54450" w:rsidRDefault="005D440D" w:rsidP="00DE7A15">
      <w:pPr>
        <w:pStyle w:val="Listenabsatz"/>
        <w:numPr>
          <w:ilvl w:val="0"/>
          <w:numId w:val="3"/>
        </w:numPr>
        <w:spacing w:after="0" w:line="240" w:lineRule="auto"/>
        <w:ind w:left="454" w:hanging="454"/>
        <w:rPr>
          <w:color w:val="365F91" w:themeColor="accent1" w:themeShade="BF"/>
        </w:rPr>
      </w:pPr>
      <w:r w:rsidRPr="00D54450">
        <w:rPr>
          <w:color w:val="365F91" w:themeColor="accent1" w:themeShade="BF"/>
        </w:rPr>
        <w:t>Erfrischungsbowle</w:t>
      </w:r>
    </w:p>
    <w:p w:rsidR="00CD303E" w:rsidRPr="00D54450" w:rsidRDefault="005D440D" w:rsidP="00DE7A15">
      <w:pPr>
        <w:pStyle w:val="Listenabsatz"/>
        <w:numPr>
          <w:ilvl w:val="0"/>
          <w:numId w:val="3"/>
        </w:numPr>
        <w:spacing w:after="0" w:line="240" w:lineRule="auto"/>
        <w:ind w:left="454" w:hanging="454"/>
        <w:rPr>
          <w:color w:val="365F91" w:themeColor="accent1" w:themeShade="BF"/>
        </w:rPr>
      </w:pPr>
      <w:r w:rsidRPr="00D54450">
        <w:rPr>
          <w:color w:val="365F91" w:themeColor="accent1" w:themeShade="BF"/>
        </w:rPr>
        <w:t xml:space="preserve">Spaghetti mit </w:t>
      </w:r>
      <w:proofErr w:type="spellStart"/>
      <w:r w:rsidRPr="00D54450">
        <w:rPr>
          <w:color w:val="365F91" w:themeColor="accent1" w:themeShade="BF"/>
        </w:rPr>
        <w:t>Gemüsesosse</w:t>
      </w:r>
      <w:proofErr w:type="spellEnd"/>
      <w:r w:rsidRPr="00D54450">
        <w:rPr>
          <w:color w:val="365F91" w:themeColor="accent1" w:themeShade="BF"/>
        </w:rPr>
        <w:t xml:space="preserve"> und </w:t>
      </w:r>
      <w:proofErr w:type="spellStart"/>
      <w:r w:rsidRPr="00D54450">
        <w:rPr>
          <w:color w:val="365F91" w:themeColor="accent1" w:themeShade="BF"/>
        </w:rPr>
        <w:t>Grünkernbolognese</w:t>
      </w:r>
      <w:proofErr w:type="spellEnd"/>
      <w:r w:rsidRPr="00D54450">
        <w:rPr>
          <w:color w:val="365F91" w:themeColor="accent1" w:themeShade="BF"/>
        </w:rPr>
        <w:t xml:space="preserve"> („Spezialsosse“) </w:t>
      </w:r>
    </w:p>
    <w:p w:rsidR="005D440D" w:rsidRPr="00D54450" w:rsidRDefault="005D440D" w:rsidP="00DE7A15">
      <w:pPr>
        <w:pStyle w:val="Listenabsatz"/>
        <w:numPr>
          <w:ilvl w:val="0"/>
          <w:numId w:val="3"/>
        </w:numPr>
        <w:spacing w:after="0" w:line="240" w:lineRule="auto"/>
        <w:ind w:left="454" w:hanging="454"/>
        <w:rPr>
          <w:color w:val="365F91" w:themeColor="accent1" w:themeShade="BF"/>
        </w:rPr>
      </w:pPr>
      <w:r w:rsidRPr="00D54450">
        <w:rPr>
          <w:color w:val="365F91" w:themeColor="accent1" w:themeShade="BF"/>
        </w:rPr>
        <w:t xml:space="preserve">Erdbeertiramisu </w:t>
      </w:r>
    </w:p>
    <w:p w:rsidR="00DB594A" w:rsidRPr="00DB594A" w:rsidRDefault="00DB594A" w:rsidP="00A25637">
      <w:pPr>
        <w:spacing w:before="120" w:after="0" w:line="240" w:lineRule="auto"/>
        <w:rPr>
          <w:b/>
        </w:rPr>
      </w:pPr>
      <w:r w:rsidRPr="00DB594A">
        <w:rPr>
          <w:b/>
        </w:rPr>
        <w:t>Ablauf</w:t>
      </w:r>
    </w:p>
    <w:p w:rsidR="005D440D" w:rsidRDefault="005D440D" w:rsidP="005D440D">
      <w:pPr>
        <w:spacing w:after="0" w:line="240" w:lineRule="auto"/>
      </w:pPr>
      <w:r w:rsidRPr="00FE275D">
        <w:t>1. Vorbereitung</w:t>
      </w:r>
    </w:p>
    <w:p w:rsidR="005D440D" w:rsidRDefault="005D440D" w:rsidP="005D440D">
      <w:pPr>
        <w:spacing w:after="0" w:line="240" w:lineRule="auto"/>
      </w:pPr>
      <w:r w:rsidRPr="00FE275D">
        <w:t xml:space="preserve">2. </w:t>
      </w:r>
      <w:proofErr w:type="spellStart"/>
      <w:r w:rsidRPr="00FE275D">
        <w:t>Einführung</w:t>
      </w:r>
      <w:proofErr w:type="spellEnd"/>
    </w:p>
    <w:p w:rsidR="005D440D" w:rsidRDefault="005D440D" w:rsidP="005D440D">
      <w:pPr>
        <w:spacing w:after="0" w:line="240" w:lineRule="auto"/>
      </w:pPr>
      <w:r w:rsidRPr="00FE275D">
        <w:t>3. Aufteilen</w:t>
      </w:r>
    </w:p>
    <w:p w:rsidR="005D440D" w:rsidRPr="00FE275D" w:rsidRDefault="005D440D" w:rsidP="005D440D">
      <w:pPr>
        <w:spacing w:after="0" w:line="240" w:lineRule="auto"/>
      </w:pPr>
      <w:r w:rsidRPr="00FE275D">
        <w:t xml:space="preserve">4. Waschen, </w:t>
      </w:r>
      <w:proofErr w:type="spellStart"/>
      <w:r w:rsidRPr="00FE275D">
        <w:t>Schälen</w:t>
      </w:r>
      <w:proofErr w:type="spellEnd"/>
      <w:r w:rsidRPr="00FE275D">
        <w:t xml:space="preserve">, Schnippeln </w:t>
      </w:r>
    </w:p>
    <w:p w:rsidR="005D440D" w:rsidRPr="00290AD3" w:rsidRDefault="005D440D" w:rsidP="00CE23EC">
      <w:pPr>
        <w:pStyle w:val="Listenabsatz"/>
        <w:numPr>
          <w:ilvl w:val="0"/>
          <w:numId w:val="3"/>
        </w:numPr>
        <w:spacing w:after="0" w:line="240" w:lineRule="auto"/>
        <w:ind w:left="454" w:hanging="454"/>
        <w:rPr>
          <w:color w:val="365F91" w:themeColor="accent1" w:themeShade="BF"/>
        </w:rPr>
      </w:pPr>
      <w:r w:rsidRPr="00290AD3">
        <w:rPr>
          <w:color w:val="365F91" w:themeColor="accent1" w:themeShade="BF"/>
        </w:rPr>
        <w:t xml:space="preserve">2 Orangen, 2 </w:t>
      </w:r>
      <w:proofErr w:type="spellStart"/>
      <w:r w:rsidRPr="00290AD3">
        <w:rPr>
          <w:color w:val="365F91" w:themeColor="accent1" w:themeShade="BF"/>
        </w:rPr>
        <w:t>Äpfel</w:t>
      </w:r>
      <w:proofErr w:type="spellEnd"/>
      <w:r w:rsidRPr="00290AD3">
        <w:rPr>
          <w:color w:val="365F91" w:themeColor="accent1" w:themeShade="BF"/>
        </w:rPr>
        <w:t>, 1 Birne waschen und würfeln</w:t>
      </w:r>
    </w:p>
    <w:p w:rsidR="005D440D" w:rsidRPr="00290AD3" w:rsidRDefault="005D440D" w:rsidP="00CE23EC">
      <w:pPr>
        <w:pStyle w:val="Listenabsatz"/>
        <w:numPr>
          <w:ilvl w:val="0"/>
          <w:numId w:val="3"/>
        </w:numPr>
        <w:spacing w:after="0" w:line="240" w:lineRule="auto"/>
        <w:ind w:left="454" w:hanging="454"/>
        <w:rPr>
          <w:color w:val="365F91" w:themeColor="accent1" w:themeShade="BF"/>
        </w:rPr>
      </w:pPr>
      <w:r w:rsidRPr="00290AD3">
        <w:rPr>
          <w:color w:val="365F91" w:themeColor="accent1" w:themeShade="BF"/>
        </w:rPr>
        <w:t xml:space="preserve">Zwiebel, Lauch, Karotten, Zucchini waschen, </w:t>
      </w:r>
      <w:proofErr w:type="spellStart"/>
      <w:r w:rsidRPr="00290AD3">
        <w:rPr>
          <w:color w:val="365F91" w:themeColor="accent1" w:themeShade="BF"/>
        </w:rPr>
        <w:t>säubern</w:t>
      </w:r>
      <w:proofErr w:type="spellEnd"/>
      <w:r w:rsidRPr="00290AD3">
        <w:rPr>
          <w:color w:val="365F91" w:themeColor="accent1" w:themeShade="BF"/>
        </w:rPr>
        <w:t xml:space="preserve"> und klein schneiden</w:t>
      </w:r>
    </w:p>
    <w:p w:rsidR="005D440D" w:rsidRPr="00290AD3" w:rsidRDefault="005D440D" w:rsidP="00CE23EC">
      <w:pPr>
        <w:pStyle w:val="Listenabsatz"/>
        <w:numPr>
          <w:ilvl w:val="0"/>
          <w:numId w:val="3"/>
        </w:numPr>
        <w:spacing w:after="0" w:line="240" w:lineRule="auto"/>
        <w:ind w:left="454" w:hanging="454"/>
        <w:rPr>
          <w:color w:val="365F91" w:themeColor="accent1" w:themeShade="BF"/>
        </w:rPr>
      </w:pPr>
      <w:r w:rsidRPr="00290AD3">
        <w:rPr>
          <w:color w:val="365F91" w:themeColor="accent1" w:themeShade="BF"/>
        </w:rPr>
        <w:t xml:space="preserve">Erdbeeren waschen und schneiden, schichten </w:t>
      </w:r>
    </w:p>
    <w:p w:rsidR="005D440D" w:rsidRPr="00FE275D" w:rsidRDefault="005D440D" w:rsidP="005D440D">
      <w:pPr>
        <w:spacing w:after="0" w:line="240" w:lineRule="auto"/>
      </w:pPr>
      <w:r w:rsidRPr="00FE275D">
        <w:t xml:space="preserve">5. Kochen </w:t>
      </w:r>
    </w:p>
    <w:p w:rsidR="005D440D" w:rsidRPr="00290AD3" w:rsidRDefault="005D440D" w:rsidP="00CE23EC">
      <w:pPr>
        <w:pStyle w:val="Listenabsatz"/>
        <w:numPr>
          <w:ilvl w:val="0"/>
          <w:numId w:val="3"/>
        </w:numPr>
        <w:spacing w:after="0" w:line="240" w:lineRule="auto"/>
        <w:ind w:left="454" w:hanging="454"/>
        <w:rPr>
          <w:color w:val="365F91" w:themeColor="accent1" w:themeShade="BF"/>
        </w:rPr>
      </w:pPr>
      <w:proofErr w:type="spellStart"/>
      <w:r w:rsidRPr="00290AD3">
        <w:rPr>
          <w:color w:val="365F91" w:themeColor="accent1" w:themeShade="BF"/>
        </w:rPr>
        <w:t>Grünkern</w:t>
      </w:r>
      <w:proofErr w:type="spellEnd"/>
      <w:r w:rsidRPr="00290AD3">
        <w:rPr>
          <w:color w:val="365F91" w:themeColor="accent1" w:themeShade="BF"/>
        </w:rPr>
        <w:t xml:space="preserve"> anbraten, </w:t>
      </w:r>
      <w:proofErr w:type="spellStart"/>
      <w:r w:rsidRPr="00290AD3">
        <w:rPr>
          <w:color w:val="365F91" w:themeColor="accent1" w:themeShade="BF"/>
        </w:rPr>
        <w:t>ablöschen</w:t>
      </w:r>
      <w:proofErr w:type="spellEnd"/>
      <w:r w:rsidRPr="00290AD3">
        <w:rPr>
          <w:color w:val="365F91" w:themeColor="accent1" w:themeShade="BF"/>
        </w:rPr>
        <w:t xml:space="preserve">, mit </w:t>
      </w:r>
      <w:proofErr w:type="spellStart"/>
      <w:r w:rsidRPr="00290AD3">
        <w:rPr>
          <w:color w:val="365F91" w:themeColor="accent1" w:themeShade="BF"/>
        </w:rPr>
        <w:t>Gemüsebrühe</w:t>
      </w:r>
      <w:proofErr w:type="spellEnd"/>
      <w:r w:rsidRPr="00290AD3">
        <w:rPr>
          <w:color w:val="365F91" w:themeColor="accent1" w:themeShade="BF"/>
        </w:rPr>
        <w:t xml:space="preserve"> </w:t>
      </w:r>
      <w:proofErr w:type="spellStart"/>
      <w:r w:rsidRPr="00290AD3">
        <w:rPr>
          <w:color w:val="365F91" w:themeColor="accent1" w:themeShade="BF"/>
        </w:rPr>
        <w:t>köcheln</w:t>
      </w:r>
      <w:proofErr w:type="spellEnd"/>
      <w:r w:rsidRPr="00290AD3">
        <w:rPr>
          <w:color w:val="365F91" w:themeColor="accent1" w:themeShade="BF"/>
        </w:rPr>
        <w:t xml:space="preserve"> lassen</w:t>
      </w:r>
    </w:p>
    <w:p w:rsidR="005D440D" w:rsidRPr="00290AD3" w:rsidRDefault="005D440D" w:rsidP="00CE23EC">
      <w:pPr>
        <w:pStyle w:val="Listenabsatz"/>
        <w:numPr>
          <w:ilvl w:val="0"/>
          <w:numId w:val="3"/>
        </w:numPr>
        <w:spacing w:after="0" w:line="240" w:lineRule="auto"/>
        <w:ind w:left="454" w:hanging="454"/>
        <w:rPr>
          <w:color w:val="365F91" w:themeColor="accent1" w:themeShade="BF"/>
        </w:rPr>
      </w:pPr>
      <w:proofErr w:type="spellStart"/>
      <w:r w:rsidRPr="00290AD3">
        <w:rPr>
          <w:color w:val="365F91" w:themeColor="accent1" w:themeShade="BF"/>
        </w:rPr>
        <w:t>Gemüse</w:t>
      </w:r>
      <w:proofErr w:type="spellEnd"/>
      <w:r w:rsidRPr="00290AD3">
        <w:rPr>
          <w:color w:val="365F91" w:themeColor="accent1" w:themeShade="BF"/>
        </w:rPr>
        <w:t xml:space="preserve"> anbraten/</w:t>
      </w:r>
      <w:proofErr w:type="spellStart"/>
      <w:r w:rsidRPr="00290AD3">
        <w:rPr>
          <w:color w:val="365F91" w:themeColor="accent1" w:themeShade="BF"/>
        </w:rPr>
        <w:t>dünsten</w:t>
      </w:r>
      <w:proofErr w:type="spellEnd"/>
      <w:r w:rsidRPr="00290AD3">
        <w:rPr>
          <w:color w:val="365F91" w:themeColor="accent1" w:themeShade="BF"/>
        </w:rPr>
        <w:t xml:space="preserve"> und </w:t>
      </w:r>
      <w:proofErr w:type="spellStart"/>
      <w:r w:rsidRPr="00290AD3">
        <w:rPr>
          <w:color w:val="365F91" w:themeColor="accent1" w:themeShade="BF"/>
        </w:rPr>
        <w:t>köcheln</w:t>
      </w:r>
      <w:proofErr w:type="spellEnd"/>
      <w:r w:rsidRPr="00290AD3">
        <w:rPr>
          <w:color w:val="365F91" w:themeColor="accent1" w:themeShade="BF"/>
        </w:rPr>
        <w:t xml:space="preserve"> lassen</w:t>
      </w:r>
    </w:p>
    <w:p w:rsidR="005D440D" w:rsidRPr="00290AD3" w:rsidRDefault="005D440D" w:rsidP="00CE23EC">
      <w:pPr>
        <w:pStyle w:val="Listenabsatz"/>
        <w:numPr>
          <w:ilvl w:val="0"/>
          <w:numId w:val="3"/>
        </w:numPr>
        <w:spacing w:after="0" w:line="240" w:lineRule="auto"/>
        <w:ind w:left="454" w:hanging="454"/>
        <w:rPr>
          <w:color w:val="365F91" w:themeColor="accent1" w:themeShade="BF"/>
        </w:rPr>
      </w:pPr>
      <w:r w:rsidRPr="00290AD3">
        <w:rPr>
          <w:color w:val="365F91" w:themeColor="accent1" w:themeShade="BF"/>
        </w:rPr>
        <w:t xml:space="preserve">In der Zeit </w:t>
      </w:r>
      <w:proofErr w:type="spellStart"/>
      <w:r w:rsidRPr="00290AD3">
        <w:rPr>
          <w:color w:val="365F91" w:themeColor="accent1" w:themeShade="BF"/>
        </w:rPr>
        <w:t>Spaghettiwasser</w:t>
      </w:r>
      <w:proofErr w:type="spellEnd"/>
      <w:r w:rsidRPr="00290AD3">
        <w:rPr>
          <w:color w:val="365F91" w:themeColor="accent1" w:themeShade="BF"/>
        </w:rPr>
        <w:t xml:space="preserve"> bereitstellen und 10 Minuten vor Ende der Garzeit der Sossen kochen</w:t>
      </w:r>
    </w:p>
    <w:p w:rsidR="005D440D" w:rsidRDefault="005D440D" w:rsidP="005D440D">
      <w:pPr>
        <w:spacing w:after="0" w:line="240" w:lineRule="auto"/>
      </w:pPr>
      <w:r w:rsidRPr="00FE275D">
        <w:t>6. Tisch decken</w:t>
      </w:r>
    </w:p>
    <w:p w:rsidR="005D440D" w:rsidRDefault="005D440D" w:rsidP="005D440D">
      <w:pPr>
        <w:spacing w:after="0" w:line="240" w:lineRule="auto"/>
      </w:pPr>
      <w:r w:rsidRPr="00FE275D">
        <w:t>7. Essen</w:t>
      </w:r>
    </w:p>
    <w:p w:rsidR="005D440D" w:rsidRDefault="005D440D" w:rsidP="005D440D">
      <w:pPr>
        <w:spacing w:after="0" w:line="240" w:lineRule="auto"/>
      </w:pPr>
      <w:r w:rsidRPr="00FE275D">
        <w:t xml:space="preserve">8. </w:t>
      </w:r>
      <w:proofErr w:type="spellStart"/>
      <w:r w:rsidRPr="00FE275D">
        <w:t>Wegräumen</w:t>
      </w:r>
      <w:proofErr w:type="spellEnd"/>
      <w:r w:rsidRPr="00FE275D">
        <w:t xml:space="preserve">, sauber machen </w:t>
      </w:r>
    </w:p>
    <w:p w:rsidR="005D440D" w:rsidRPr="00FE275D" w:rsidRDefault="005D440D" w:rsidP="005D440D">
      <w:pPr>
        <w:spacing w:after="0" w:line="240" w:lineRule="auto"/>
      </w:pPr>
      <w:r w:rsidRPr="00FE275D">
        <w:t xml:space="preserve">9. </w:t>
      </w:r>
      <w:proofErr w:type="spellStart"/>
      <w:r w:rsidRPr="00FE275D">
        <w:t>Aushändigen</w:t>
      </w:r>
      <w:proofErr w:type="spellEnd"/>
      <w:r w:rsidRPr="00FE275D">
        <w:t xml:space="preserve"> der Rezepte </w:t>
      </w:r>
    </w:p>
    <w:p w:rsidR="005D440D" w:rsidRDefault="005D440D" w:rsidP="00A25637">
      <w:pPr>
        <w:spacing w:before="120" w:after="0" w:line="240" w:lineRule="auto"/>
      </w:pPr>
      <w:proofErr w:type="spellStart"/>
      <w:r w:rsidRPr="00D569FF">
        <w:rPr>
          <w:b/>
        </w:rPr>
        <w:t>Küchenutensilien</w:t>
      </w:r>
      <w:proofErr w:type="spellEnd"/>
    </w:p>
    <w:p w:rsidR="005D440D" w:rsidRPr="00290AD3" w:rsidRDefault="005D440D" w:rsidP="00CE23EC">
      <w:pPr>
        <w:pStyle w:val="Listenabsatz"/>
        <w:numPr>
          <w:ilvl w:val="0"/>
          <w:numId w:val="3"/>
        </w:numPr>
        <w:spacing w:after="0" w:line="240" w:lineRule="auto"/>
        <w:ind w:left="454" w:hanging="454"/>
        <w:rPr>
          <w:color w:val="365F91" w:themeColor="accent1" w:themeShade="BF"/>
        </w:rPr>
      </w:pPr>
      <w:r w:rsidRPr="00290AD3">
        <w:rPr>
          <w:color w:val="365F91" w:themeColor="accent1" w:themeShade="BF"/>
        </w:rPr>
        <w:t>2 grosse Pfannen</w:t>
      </w:r>
    </w:p>
    <w:p w:rsidR="005D440D" w:rsidRPr="00290AD3" w:rsidRDefault="005D440D" w:rsidP="00CE23EC">
      <w:pPr>
        <w:pStyle w:val="Listenabsatz"/>
        <w:numPr>
          <w:ilvl w:val="0"/>
          <w:numId w:val="3"/>
        </w:numPr>
        <w:spacing w:after="0" w:line="240" w:lineRule="auto"/>
        <w:ind w:left="454" w:hanging="454"/>
        <w:rPr>
          <w:color w:val="365F91" w:themeColor="accent1" w:themeShade="BF"/>
        </w:rPr>
      </w:pPr>
      <w:r w:rsidRPr="00290AD3">
        <w:rPr>
          <w:color w:val="365F91" w:themeColor="accent1" w:themeShade="BF"/>
        </w:rPr>
        <w:t xml:space="preserve">Glasschale/Auflaufform </w:t>
      </w:r>
      <w:proofErr w:type="spellStart"/>
      <w:r w:rsidRPr="00290AD3">
        <w:rPr>
          <w:color w:val="365F91" w:themeColor="accent1" w:themeShade="BF"/>
        </w:rPr>
        <w:t>für</w:t>
      </w:r>
      <w:proofErr w:type="spellEnd"/>
      <w:r w:rsidRPr="00290AD3">
        <w:rPr>
          <w:color w:val="365F91" w:themeColor="accent1" w:themeShade="BF"/>
        </w:rPr>
        <w:t xml:space="preserve"> Tiramisu </w:t>
      </w:r>
    </w:p>
    <w:p w:rsidR="005D440D" w:rsidRPr="00290AD3" w:rsidRDefault="005D440D" w:rsidP="00CE23EC">
      <w:pPr>
        <w:pStyle w:val="Listenabsatz"/>
        <w:numPr>
          <w:ilvl w:val="0"/>
          <w:numId w:val="3"/>
        </w:numPr>
        <w:spacing w:after="0" w:line="240" w:lineRule="auto"/>
        <w:ind w:left="454" w:hanging="454"/>
        <w:rPr>
          <w:color w:val="365F91" w:themeColor="accent1" w:themeShade="BF"/>
        </w:rPr>
      </w:pPr>
      <w:r w:rsidRPr="00290AD3">
        <w:rPr>
          <w:color w:val="365F91" w:themeColor="accent1" w:themeShade="BF"/>
        </w:rPr>
        <w:t xml:space="preserve">6 Schneidemesser, 2 </w:t>
      </w:r>
      <w:proofErr w:type="spellStart"/>
      <w:r w:rsidRPr="00290AD3">
        <w:rPr>
          <w:color w:val="365F91" w:themeColor="accent1" w:themeShade="BF"/>
        </w:rPr>
        <w:t>Sparschäler</w:t>
      </w:r>
      <w:proofErr w:type="spellEnd"/>
      <w:r w:rsidR="001A4230" w:rsidRPr="00290AD3">
        <w:rPr>
          <w:color w:val="365F91" w:themeColor="accent1" w:themeShade="BF"/>
        </w:rPr>
        <w:t>, 6 Brettchen</w:t>
      </w:r>
    </w:p>
    <w:p w:rsidR="005D440D" w:rsidRPr="00290AD3" w:rsidRDefault="005D440D" w:rsidP="00CE23EC">
      <w:pPr>
        <w:pStyle w:val="Listenabsatz"/>
        <w:numPr>
          <w:ilvl w:val="0"/>
          <w:numId w:val="3"/>
        </w:numPr>
        <w:spacing w:after="0" w:line="240" w:lineRule="auto"/>
        <w:ind w:left="454" w:hanging="454"/>
        <w:rPr>
          <w:color w:val="365F91" w:themeColor="accent1" w:themeShade="BF"/>
        </w:rPr>
      </w:pPr>
      <w:proofErr w:type="spellStart"/>
      <w:r w:rsidRPr="00290AD3">
        <w:rPr>
          <w:color w:val="365F91" w:themeColor="accent1" w:themeShade="BF"/>
        </w:rPr>
        <w:t>Schöpfkelle</w:t>
      </w:r>
      <w:proofErr w:type="spellEnd"/>
    </w:p>
    <w:p w:rsidR="005D440D" w:rsidRPr="00290AD3" w:rsidRDefault="005D440D" w:rsidP="00CE23EC">
      <w:pPr>
        <w:pStyle w:val="Listenabsatz"/>
        <w:numPr>
          <w:ilvl w:val="0"/>
          <w:numId w:val="3"/>
        </w:numPr>
        <w:spacing w:after="0" w:line="240" w:lineRule="auto"/>
        <w:ind w:left="454" w:hanging="454"/>
        <w:rPr>
          <w:color w:val="365F91" w:themeColor="accent1" w:themeShade="BF"/>
        </w:rPr>
      </w:pPr>
      <w:proofErr w:type="spellStart"/>
      <w:r w:rsidRPr="00290AD3">
        <w:rPr>
          <w:color w:val="365F91" w:themeColor="accent1" w:themeShade="BF"/>
        </w:rPr>
        <w:t>Teekrug</w:t>
      </w:r>
      <w:proofErr w:type="spellEnd"/>
    </w:p>
    <w:p w:rsidR="005D440D" w:rsidRPr="00290AD3" w:rsidRDefault="005D440D" w:rsidP="00CE23EC">
      <w:pPr>
        <w:pStyle w:val="Listenabsatz"/>
        <w:numPr>
          <w:ilvl w:val="0"/>
          <w:numId w:val="3"/>
        </w:numPr>
        <w:spacing w:after="0" w:line="240" w:lineRule="auto"/>
        <w:ind w:left="454" w:hanging="454"/>
        <w:rPr>
          <w:color w:val="365F91" w:themeColor="accent1" w:themeShade="BF"/>
        </w:rPr>
      </w:pPr>
      <w:r w:rsidRPr="00290AD3">
        <w:rPr>
          <w:color w:val="365F91" w:themeColor="accent1" w:themeShade="BF"/>
        </w:rPr>
        <w:t>Sieb zum Abtropfen</w:t>
      </w:r>
    </w:p>
    <w:p w:rsidR="005D440D" w:rsidRPr="00D569FF" w:rsidRDefault="005D440D" w:rsidP="00A25637">
      <w:pPr>
        <w:spacing w:before="120" w:after="0" w:line="240" w:lineRule="auto"/>
        <w:rPr>
          <w:b/>
        </w:rPr>
      </w:pPr>
      <w:r w:rsidRPr="00D569FF">
        <w:rPr>
          <w:b/>
        </w:rPr>
        <w:t>Einkaufsliste</w:t>
      </w:r>
    </w:p>
    <w:tbl>
      <w:tblPr>
        <w:tblStyle w:val="Tabellenraster"/>
        <w:tblW w:w="8494" w:type="dxa"/>
        <w:tblInd w:w="-10" w:type="dxa"/>
        <w:tblBorders>
          <w:top w:val="single" w:sz="12" w:space="0" w:color="auto"/>
          <w:left w:val="single" w:sz="12" w:space="0" w:color="auto"/>
          <w:bottom w:val="single" w:sz="12" w:space="0" w:color="auto"/>
          <w:right w:val="single" w:sz="12" w:space="0" w:color="auto"/>
          <w:insideH w:val="dotted" w:sz="8" w:space="0" w:color="auto"/>
          <w:insideV w:val="dotted" w:sz="8" w:space="0" w:color="auto"/>
        </w:tblBorders>
        <w:tblLook w:val="04A0" w:firstRow="1" w:lastRow="0" w:firstColumn="1" w:lastColumn="0" w:noHBand="0" w:noVBand="1"/>
      </w:tblPr>
      <w:tblGrid>
        <w:gridCol w:w="2831"/>
        <w:gridCol w:w="2832"/>
        <w:gridCol w:w="2831"/>
      </w:tblGrid>
      <w:tr w:rsidR="009075E3" w:rsidRPr="00BE67C5" w:rsidTr="009075E3">
        <w:tc>
          <w:tcPr>
            <w:tcW w:w="2825" w:type="dxa"/>
            <w:shd w:val="clear" w:color="auto" w:fill="B8CCE4" w:themeFill="accent1" w:themeFillTint="66"/>
          </w:tcPr>
          <w:p w:rsidR="009075E3" w:rsidRPr="00BE67C5" w:rsidRDefault="009075E3" w:rsidP="00BD2B9E">
            <w:pPr>
              <w:shd w:val="clear" w:color="auto" w:fill="B8CCE4" w:themeFill="accent1" w:themeFillTint="66"/>
            </w:pPr>
            <w:r w:rsidRPr="00BE67C5">
              <w:t>BOWLE</w:t>
            </w:r>
          </w:p>
        </w:tc>
        <w:tc>
          <w:tcPr>
            <w:tcW w:w="2825" w:type="dxa"/>
            <w:shd w:val="clear" w:color="auto" w:fill="B8CCE4" w:themeFill="accent1" w:themeFillTint="66"/>
          </w:tcPr>
          <w:p w:rsidR="009075E3" w:rsidRPr="00BE67C5" w:rsidRDefault="009075E3" w:rsidP="00BD2B9E">
            <w:pPr>
              <w:shd w:val="clear" w:color="auto" w:fill="B8CCE4" w:themeFill="accent1" w:themeFillTint="66"/>
            </w:pPr>
            <w:r w:rsidRPr="00BE67C5">
              <w:t>SPAGHETTI</w:t>
            </w:r>
          </w:p>
        </w:tc>
        <w:tc>
          <w:tcPr>
            <w:tcW w:w="2824" w:type="dxa"/>
            <w:shd w:val="clear" w:color="auto" w:fill="B8CCE4" w:themeFill="accent1" w:themeFillTint="66"/>
          </w:tcPr>
          <w:p w:rsidR="009075E3" w:rsidRPr="00BE67C5" w:rsidRDefault="009075E3" w:rsidP="00BD2B9E">
            <w:pPr>
              <w:shd w:val="clear" w:color="auto" w:fill="B8CCE4" w:themeFill="accent1" w:themeFillTint="66"/>
            </w:pPr>
            <w:r w:rsidRPr="00BE67C5">
              <w:t>TIRAMISU</w:t>
            </w:r>
          </w:p>
        </w:tc>
      </w:tr>
      <w:tr w:rsidR="009075E3" w:rsidRPr="00BE67C5" w:rsidTr="009075E3">
        <w:tc>
          <w:tcPr>
            <w:tcW w:w="2825" w:type="dxa"/>
          </w:tcPr>
          <w:p w:rsidR="009075E3" w:rsidRPr="00BE67C5" w:rsidRDefault="009075E3" w:rsidP="00BD2B9E">
            <w:r w:rsidRPr="00BE67C5">
              <w:t>1 l Malventee</w:t>
            </w:r>
          </w:p>
        </w:tc>
        <w:tc>
          <w:tcPr>
            <w:tcW w:w="2825" w:type="dxa"/>
          </w:tcPr>
          <w:p w:rsidR="009075E3" w:rsidRPr="00BE67C5" w:rsidRDefault="009075E3" w:rsidP="00BD2B9E">
            <w:r w:rsidRPr="00BE67C5">
              <w:t>500 g Spaghetti</w:t>
            </w:r>
          </w:p>
        </w:tc>
        <w:tc>
          <w:tcPr>
            <w:tcW w:w="2824" w:type="dxa"/>
          </w:tcPr>
          <w:p w:rsidR="009075E3" w:rsidRPr="00BE67C5" w:rsidRDefault="009075E3" w:rsidP="00BD2B9E">
            <w:r w:rsidRPr="00BE67C5">
              <w:t>600 g frische Erdbeeren</w:t>
            </w:r>
          </w:p>
        </w:tc>
      </w:tr>
      <w:tr w:rsidR="009075E3" w:rsidRPr="00BE67C5" w:rsidTr="009075E3">
        <w:tc>
          <w:tcPr>
            <w:tcW w:w="2825" w:type="dxa"/>
          </w:tcPr>
          <w:p w:rsidR="009075E3" w:rsidRPr="00BE67C5" w:rsidRDefault="009075E3" w:rsidP="00BD2B9E">
            <w:r w:rsidRPr="00BE67C5">
              <w:t>2 Äpfel</w:t>
            </w:r>
          </w:p>
        </w:tc>
        <w:tc>
          <w:tcPr>
            <w:tcW w:w="2825" w:type="dxa"/>
          </w:tcPr>
          <w:p w:rsidR="009075E3" w:rsidRPr="00BE67C5" w:rsidRDefault="009075E3" w:rsidP="00BD2B9E">
            <w:r w:rsidRPr="00BE67C5">
              <w:t>1 Zwiebel</w:t>
            </w:r>
          </w:p>
        </w:tc>
        <w:tc>
          <w:tcPr>
            <w:tcW w:w="2824" w:type="dxa"/>
          </w:tcPr>
          <w:p w:rsidR="009075E3" w:rsidRPr="00BE67C5" w:rsidRDefault="009075E3" w:rsidP="00BD2B9E">
            <w:r w:rsidRPr="00BE67C5">
              <w:t>2 EL Erdbeersirup</w:t>
            </w:r>
          </w:p>
        </w:tc>
      </w:tr>
      <w:tr w:rsidR="009075E3" w:rsidRPr="00BE67C5" w:rsidTr="009075E3">
        <w:tc>
          <w:tcPr>
            <w:tcW w:w="2825" w:type="dxa"/>
          </w:tcPr>
          <w:p w:rsidR="009075E3" w:rsidRPr="00BE67C5" w:rsidRDefault="009075E3" w:rsidP="00BD2B9E">
            <w:r w:rsidRPr="00BE67C5">
              <w:t>2 Orangen</w:t>
            </w:r>
          </w:p>
        </w:tc>
        <w:tc>
          <w:tcPr>
            <w:tcW w:w="2825" w:type="dxa"/>
          </w:tcPr>
          <w:p w:rsidR="009075E3" w:rsidRPr="00BE67C5" w:rsidRDefault="009075E3" w:rsidP="00BD2B9E">
            <w:r w:rsidRPr="00BE67C5">
              <w:t>2 EL Rapsöl</w:t>
            </w:r>
          </w:p>
        </w:tc>
        <w:tc>
          <w:tcPr>
            <w:tcW w:w="2824" w:type="dxa"/>
          </w:tcPr>
          <w:p w:rsidR="009075E3" w:rsidRPr="00BE67C5" w:rsidRDefault="009075E3" w:rsidP="00BD2B9E">
            <w:r w:rsidRPr="00BE67C5">
              <w:t>2 x 500 g Naturjoghurt</w:t>
            </w:r>
          </w:p>
        </w:tc>
      </w:tr>
      <w:tr w:rsidR="009075E3" w:rsidRPr="00BE67C5" w:rsidTr="009075E3">
        <w:tc>
          <w:tcPr>
            <w:tcW w:w="2825" w:type="dxa"/>
          </w:tcPr>
          <w:p w:rsidR="009075E3" w:rsidRPr="00BE67C5" w:rsidRDefault="009075E3" w:rsidP="00BD2B9E">
            <w:r w:rsidRPr="00BE67C5">
              <w:t>1 Birne</w:t>
            </w:r>
          </w:p>
        </w:tc>
        <w:tc>
          <w:tcPr>
            <w:tcW w:w="2825" w:type="dxa"/>
          </w:tcPr>
          <w:p w:rsidR="009075E3" w:rsidRPr="00BE67C5" w:rsidRDefault="009075E3" w:rsidP="00BD2B9E">
            <w:r w:rsidRPr="00BE67C5">
              <w:t>300 g Lauch</w:t>
            </w:r>
          </w:p>
        </w:tc>
        <w:tc>
          <w:tcPr>
            <w:tcW w:w="2824" w:type="dxa"/>
          </w:tcPr>
          <w:p w:rsidR="009075E3" w:rsidRPr="00BE67C5" w:rsidRDefault="009075E3" w:rsidP="00BD2B9E">
            <w:r w:rsidRPr="00BE67C5">
              <w:t>70 g Vanillezucker</w:t>
            </w:r>
          </w:p>
        </w:tc>
      </w:tr>
      <w:tr w:rsidR="009075E3" w:rsidRPr="00BE67C5" w:rsidTr="009075E3">
        <w:tc>
          <w:tcPr>
            <w:tcW w:w="2825" w:type="dxa"/>
          </w:tcPr>
          <w:p w:rsidR="009075E3" w:rsidRPr="00BE67C5" w:rsidRDefault="009075E3" w:rsidP="00BD2B9E">
            <w:r w:rsidRPr="00BE67C5">
              <w:t>1 EL Zucker</w:t>
            </w:r>
          </w:p>
        </w:tc>
        <w:tc>
          <w:tcPr>
            <w:tcW w:w="2825" w:type="dxa"/>
          </w:tcPr>
          <w:p w:rsidR="009075E3" w:rsidRPr="00BE67C5" w:rsidRDefault="009075E3" w:rsidP="00BD2B9E">
            <w:r w:rsidRPr="00BE67C5">
              <w:t>400 g Karotten</w:t>
            </w:r>
          </w:p>
        </w:tc>
        <w:tc>
          <w:tcPr>
            <w:tcW w:w="2824" w:type="dxa"/>
          </w:tcPr>
          <w:p w:rsidR="009075E3" w:rsidRPr="00BE67C5" w:rsidRDefault="009075E3" w:rsidP="00BD2B9E">
            <w:r w:rsidRPr="00BE67C5">
              <w:t>100 g Löffelbiskuit</w:t>
            </w:r>
          </w:p>
        </w:tc>
      </w:tr>
      <w:tr w:rsidR="009075E3" w:rsidRPr="00BE67C5" w:rsidTr="009075E3">
        <w:tc>
          <w:tcPr>
            <w:tcW w:w="2825" w:type="dxa"/>
          </w:tcPr>
          <w:p w:rsidR="009075E3" w:rsidRPr="00BE67C5" w:rsidRDefault="009075E3" w:rsidP="00BD2B9E">
            <w:r w:rsidRPr="00BE67C5">
              <w:t>1 Flasche Mineralwasser</w:t>
            </w:r>
          </w:p>
        </w:tc>
        <w:tc>
          <w:tcPr>
            <w:tcW w:w="2825" w:type="dxa"/>
          </w:tcPr>
          <w:p w:rsidR="009075E3" w:rsidRPr="00BE67C5" w:rsidRDefault="009075E3" w:rsidP="00BD2B9E">
            <w:r w:rsidRPr="00BE67C5">
              <w:t>500 g Zucchini</w:t>
            </w:r>
          </w:p>
        </w:tc>
        <w:tc>
          <w:tcPr>
            <w:tcW w:w="2824" w:type="dxa"/>
          </w:tcPr>
          <w:p w:rsidR="009075E3" w:rsidRPr="00BE67C5" w:rsidRDefault="009075E3" w:rsidP="00BD2B9E">
            <w:r w:rsidRPr="00BE67C5">
              <w:t>40 g Mandeln gehackt</w:t>
            </w:r>
          </w:p>
        </w:tc>
      </w:tr>
      <w:tr w:rsidR="009075E3" w:rsidRPr="00BE67C5" w:rsidTr="009075E3">
        <w:tc>
          <w:tcPr>
            <w:tcW w:w="2825" w:type="dxa"/>
          </w:tcPr>
          <w:p w:rsidR="009075E3" w:rsidRPr="00BE67C5" w:rsidRDefault="009075E3" w:rsidP="00BD2B9E">
            <w:r w:rsidRPr="00BE67C5">
              <w:t xml:space="preserve">frische Minzen- oder </w:t>
            </w:r>
            <w:proofErr w:type="spellStart"/>
            <w:r w:rsidRPr="00BE67C5">
              <w:t>Melissenblätter</w:t>
            </w:r>
            <w:proofErr w:type="spellEnd"/>
          </w:p>
        </w:tc>
        <w:tc>
          <w:tcPr>
            <w:tcW w:w="2825" w:type="dxa"/>
          </w:tcPr>
          <w:p w:rsidR="009075E3" w:rsidRPr="00BE67C5" w:rsidRDefault="009075E3" w:rsidP="00BD2B9E">
            <w:r w:rsidRPr="00BE67C5">
              <w:t>200 ml Gemüsebouillon</w:t>
            </w:r>
          </w:p>
        </w:tc>
        <w:tc>
          <w:tcPr>
            <w:tcW w:w="2824" w:type="dxa"/>
            <w:shd w:val="clear" w:color="auto" w:fill="B8CCE4" w:themeFill="accent1" w:themeFillTint="66"/>
          </w:tcPr>
          <w:p w:rsidR="009075E3" w:rsidRPr="00BE67C5" w:rsidRDefault="009075E3" w:rsidP="00BD2B9E"/>
        </w:tc>
      </w:tr>
      <w:tr w:rsidR="009075E3" w:rsidRPr="00BE67C5" w:rsidTr="009075E3">
        <w:tc>
          <w:tcPr>
            <w:tcW w:w="2825" w:type="dxa"/>
            <w:shd w:val="clear" w:color="auto" w:fill="B8CCE4" w:themeFill="accent1" w:themeFillTint="66"/>
          </w:tcPr>
          <w:p w:rsidR="009075E3" w:rsidRPr="00BE67C5" w:rsidRDefault="009075E3" w:rsidP="00BD2B9E"/>
        </w:tc>
        <w:tc>
          <w:tcPr>
            <w:tcW w:w="2825" w:type="dxa"/>
          </w:tcPr>
          <w:p w:rsidR="009075E3" w:rsidRPr="00BE67C5" w:rsidRDefault="009075E3" w:rsidP="00BD2B9E">
            <w:r w:rsidRPr="00BE67C5">
              <w:t xml:space="preserve">½ Tube </w:t>
            </w:r>
            <w:proofErr w:type="spellStart"/>
            <w:r w:rsidRPr="00BE67C5">
              <w:t>Tomatenpurée</w:t>
            </w:r>
            <w:proofErr w:type="spellEnd"/>
          </w:p>
        </w:tc>
        <w:tc>
          <w:tcPr>
            <w:tcW w:w="2824" w:type="dxa"/>
            <w:shd w:val="clear" w:color="auto" w:fill="B8CCE4" w:themeFill="accent1" w:themeFillTint="66"/>
          </w:tcPr>
          <w:p w:rsidR="009075E3" w:rsidRPr="00BE67C5" w:rsidRDefault="009075E3" w:rsidP="00BD2B9E"/>
        </w:tc>
      </w:tr>
      <w:tr w:rsidR="009075E3" w:rsidRPr="00BE67C5" w:rsidTr="009075E3">
        <w:tc>
          <w:tcPr>
            <w:tcW w:w="2825" w:type="dxa"/>
            <w:shd w:val="clear" w:color="auto" w:fill="B8CCE4" w:themeFill="accent1" w:themeFillTint="66"/>
          </w:tcPr>
          <w:p w:rsidR="009075E3" w:rsidRPr="00BE67C5" w:rsidRDefault="009075E3" w:rsidP="00BD2B9E"/>
        </w:tc>
        <w:tc>
          <w:tcPr>
            <w:tcW w:w="2825" w:type="dxa"/>
          </w:tcPr>
          <w:p w:rsidR="009075E3" w:rsidRPr="00BE67C5" w:rsidRDefault="009075E3" w:rsidP="00BD2B9E">
            <w:r w:rsidRPr="00BE67C5">
              <w:t>Salz, Pfeffer, Schnittlauch</w:t>
            </w:r>
          </w:p>
        </w:tc>
        <w:tc>
          <w:tcPr>
            <w:tcW w:w="2824" w:type="dxa"/>
            <w:shd w:val="clear" w:color="auto" w:fill="B8CCE4" w:themeFill="accent1" w:themeFillTint="66"/>
          </w:tcPr>
          <w:p w:rsidR="009075E3" w:rsidRPr="00BE67C5" w:rsidRDefault="009075E3" w:rsidP="00BD2B9E"/>
        </w:tc>
      </w:tr>
      <w:tr w:rsidR="009075E3" w:rsidRPr="00D569FF" w:rsidTr="009075E3">
        <w:tc>
          <w:tcPr>
            <w:tcW w:w="2825" w:type="dxa"/>
            <w:shd w:val="clear" w:color="auto" w:fill="B8CCE4" w:themeFill="accent1" w:themeFillTint="66"/>
          </w:tcPr>
          <w:p w:rsidR="009075E3" w:rsidRPr="00BE67C5" w:rsidRDefault="009075E3" w:rsidP="00BD2B9E"/>
        </w:tc>
        <w:tc>
          <w:tcPr>
            <w:tcW w:w="2825" w:type="dxa"/>
          </w:tcPr>
          <w:p w:rsidR="009075E3" w:rsidRPr="00D569FF" w:rsidRDefault="009075E3" w:rsidP="00BD2B9E">
            <w:pPr>
              <w:rPr>
                <w:i/>
              </w:rPr>
            </w:pPr>
            <w:del w:id="5" w:author="Autor">
              <w:r w:rsidRPr="00BE67C5" w:rsidDel="00936A1D">
                <w:delText>Parmesan</w:delText>
              </w:r>
            </w:del>
            <w:proofErr w:type="spellStart"/>
            <w:ins w:id="6" w:author="Autor">
              <w:r w:rsidR="00936A1D">
                <w:t>Sprinz</w:t>
              </w:r>
            </w:ins>
            <w:proofErr w:type="spellEnd"/>
          </w:p>
        </w:tc>
        <w:tc>
          <w:tcPr>
            <w:tcW w:w="2824" w:type="dxa"/>
            <w:shd w:val="clear" w:color="auto" w:fill="B8CCE4" w:themeFill="accent1" w:themeFillTint="66"/>
          </w:tcPr>
          <w:p w:rsidR="009075E3" w:rsidRPr="00D569FF" w:rsidRDefault="009075E3" w:rsidP="00BD2B9E">
            <w:pPr>
              <w:rPr>
                <w:i/>
              </w:rPr>
            </w:pPr>
          </w:p>
        </w:tc>
      </w:tr>
    </w:tbl>
    <w:p w:rsidR="00303BB5" w:rsidRPr="00D569FF" w:rsidRDefault="00303BB5" w:rsidP="00D54450">
      <w:pPr>
        <w:spacing w:after="0" w:line="240" w:lineRule="auto"/>
        <w:rPr>
          <w:i/>
        </w:rPr>
      </w:pPr>
    </w:p>
    <w:sectPr w:rsidR="00303BB5" w:rsidRPr="00D569FF" w:rsidSect="00A25637">
      <w:headerReference w:type="even" r:id="rId10"/>
      <w:headerReference w:type="default" r:id="rId11"/>
      <w:footerReference w:type="even" r:id="rId12"/>
      <w:footerReference w:type="default" r:id="rId13"/>
      <w:headerReference w:type="first" r:id="rId14"/>
      <w:footerReference w:type="first" r:id="rId15"/>
      <w:pgSz w:w="11906" w:h="16838" w:code="9"/>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C9C" w:rsidRDefault="00272C9C" w:rsidP="00844677">
      <w:pPr>
        <w:spacing w:after="0" w:line="240" w:lineRule="auto"/>
      </w:pPr>
      <w:r>
        <w:separator/>
      </w:r>
    </w:p>
  </w:endnote>
  <w:endnote w:type="continuationSeparator" w:id="0">
    <w:p w:rsidR="00272C9C" w:rsidRDefault="00272C9C" w:rsidP="00844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DE" w:rsidRDefault="00E85CD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DE" w:rsidRDefault="00E85CD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DE" w:rsidRDefault="00E85CD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C9C" w:rsidRDefault="00272C9C" w:rsidP="00844677">
      <w:pPr>
        <w:spacing w:after="0" w:line="240" w:lineRule="auto"/>
      </w:pPr>
      <w:r>
        <w:separator/>
      </w:r>
    </w:p>
  </w:footnote>
  <w:footnote w:type="continuationSeparator" w:id="0">
    <w:p w:rsidR="00272C9C" w:rsidRDefault="00272C9C" w:rsidP="008446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637" w:rsidRDefault="00A25637" w:rsidP="00775D05">
    <w:pPr>
      <w:pStyle w:val="Kopfzeile"/>
      <w:tabs>
        <w:tab w:val="clear" w:pos="9072"/>
        <w:tab w:val="right" w:pos="8505"/>
      </w:tabs>
    </w:pPr>
    <w:r>
      <w:rPr>
        <w:noProof/>
        <w:lang w:eastAsia="de-CH"/>
      </w:rPr>
      <w:drawing>
        <wp:inline distT="0" distB="0" distL="0" distR="0" wp14:anchorId="41076ABD" wp14:editId="5496B5FE">
          <wp:extent cx="412750" cy="368300"/>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1.jpg"/>
                  <pic:cNvPicPr/>
                </pic:nvPicPr>
                <pic:blipFill rotWithShape="1">
                  <a:blip r:embed="rId1">
                    <a:extLst>
                      <a:ext uri="{28A0092B-C50C-407E-A947-70E740481C1C}">
                        <a14:useLocalDpi xmlns:a14="http://schemas.microsoft.com/office/drawing/2010/main" val="0"/>
                      </a:ext>
                    </a:extLst>
                  </a:blip>
                  <a:srcRect l="14943" t="13414" r="10345" b="15853"/>
                  <a:stretch/>
                </pic:blipFill>
                <pic:spPr bwMode="auto">
                  <a:xfrm>
                    <a:off x="0" y="0"/>
                    <a:ext cx="413013" cy="368534"/>
                  </a:xfrm>
                  <a:prstGeom prst="rect">
                    <a:avLst/>
                  </a:prstGeom>
                  <a:ln>
                    <a:noFill/>
                  </a:ln>
                  <a:extLst>
                    <a:ext uri="{53640926-AAD7-44D8-BBD7-CCE9431645EC}">
                      <a14:shadowObscured xmlns:a14="http://schemas.microsoft.com/office/drawing/2010/main"/>
                    </a:ext>
                  </a:extLst>
                </pic:spPr>
              </pic:pic>
            </a:graphicData>
          </a:graphic>
        </wp:inline>
      </w:drawing>
    </w:r>
    <w:r>
      <w:tab/>
    </w:r>
    <w:r>
      <w:tab/>
      <w:t xml:space="preserve">Kinder Kochen </w:t>
    </w:r>
    <w:proofErr w:type="spellStart"/>
    <w:r>
      <w:t>Mieux</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4677" w:rsidRDefault="00A25637" w:rsidP="00466F82">
    <w:pPr>
      <w:pStyle w:val="Kopfzeile"/>
      <w:tabs>
        <w:tab w:val="clear" w:pos="9072"/>
        <w:tab w:val="right" w:pos="8505"/>
      </w:tabs>
    </w:pPr>
    <w:r>
      <w:t xml:space="preserve">Kinder Kochen </w:t>
    </w:r>
    <w:proofErr w:type="spellStart"/>
    <w:r>
      <w:t>Mieux</w:t>
    </w:r>
    <w:proofErr w:type="spellEnd"/>
    <w:r>
      <w:tab/>
    </w:r>
    <w:r>
      <w:tab/>
    </w:r>
    <w:r w:rsidR="00F07277">
      <w:rPr>
        <w:noProof/>
        <w:lang w:eastAsia="de-CH"/>
      </w:rPr>
      <w:drawing>
        <wp:inline distT="0" distB="0" distL="0" distR="0" wp14:anchorId="57BD6198" wp14:editId="1755E09C">
          <wp:extent cx="412750" cy="368300"/>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01.jpg"/>
                  <pic:cNvPicPr/>
                </pic:nvPicPr>
                <pic:blipFill rotWithShape="1">
                  <a:blip r:embed="rId1">
                    <a:extLst>
                      <a:ext uri="{28A0092B-C50C-407E-A947-70E740481C1C}">
                        <a14:useLocalDpi xmlns:a14="http://schemas.microsoft.com/office/drawing/2010/main" val="0"/>
                      </a:ext>
                    </a:extLst>
                  </a:blip>
                  <a:srcRect l="14943" t="13414" r="10345" b="15853"/>
                  <a:stretch/>
                </pic:blipFill>
                <pic:spPr bwMode="auto">
                  <a:xfrm>
                    <a:off x="0" y="0"/>
                    <a:ext cx="413013" cy="368534"/>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CDE" w:rsidRDefault="00E85CD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E13BE"/>
    <w:multiLevelType w:val="multilevel"/>
    <w:tmpl w:val="1F0A1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3962032"/>
    <w:multiLevelType w:val="multilevel"/>
    <w:tmpl w:val="90C442D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6B7E3F"/>
    <w:multiLevelType w:val="hybridMultilevel"/>
    <w:tmpl w:val="0D749EBE"/>
    <w:lvl w:ilvl="0" w:tplc="D0F82FC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42C"/>
    <w:rsid w:val="000262B9"/>
    <w:rsid w:val="0003250F"/>
    <w:rsid w:val="000C58E5"/>
    <w:rsid w:val="00152919"/>
    <w:rsid w:val="00173F26"/>
    <w:rsid w:val="001A4230"/>
    <w:rsid w:val="001E6C33"/>
    <w:rsid w:val="00201D3D"/>
    <w:rsid w:val="00272C9C"/>
    <w:rsid w:val="00290AD3"/>
    <w:rsid w:val="00303BB5"/>
    <w:rsid w:val="003110B0"/>
    <w:rsid w:val="00313F44"/>
    <w:rsid w:val="00320F73"/>
    <w:rsid w:val="00325120"/>
    <w:rsid w:val="00336381"/>
    <w:rsid w:val="00355EC2"/>
    <w:rsid w:val="003F5654"/>
    <w:rsid w:val="003F6BB6"/>
    <w:rsid w:val="00461786"/>
    <w:rsid w:val="00466F82"/>
    <w:rsid w:val="00492010"/>
    <w:rsid w:val="004B08B4"/>
    <w:rsid w:val="00503533"/>
    <w:rsid w:val="005616A9"/>
    <w:rsid w:val="005629A8"/>
    <w:rsid w:val="00592E9A"/>
    <w:rsid w:val="005D440D"/>
    <w:rsid w:val="005E2373"/>
    <w:rsid w:val="005E71E0"/>
    <w:rsid w:val="00630E6D"/>
    <w:rsid w:val="00652FB2"/>
    <w:rsid w:val="00697914"/>
    <w:rsid w:val="006A3CC9"/>
    <w:rsid w:val="006B1BD6"/>
    <w:rsid w:val="007414D9"/>
    <w:rsid w:val="00751455"/>
    <w:rsid w:val="00775D05"/>
    <w:rsid w:val="007A307C"/>
    <w:rsid w:val="008252A7"/>
    <w:rsid w:val="00844677"/>
    <w:rsid w:val="008832F2"/>
    <w:rsid w:val="008E2711"/>
    <w:rsid w:val="008F2753"/>
    <w:rsid w:val="009075E3"/>
    <w:rsid w:val="00920BA8"/>
    <w:rsid w:val="00936A1D"/>
    <w:rsid w:val="00941BED"/>
    <w:rsid w:val="009425F7"/>
    <w:rsid w:val="00983A68"/>
    <w:rsid w:val="009A6E19"/>
    <w:rsid w:val="009B4880"/>
    <w:rsid w:val="009B721B"/>
    <w:rsid w:val="009E0432"/>
    <w:rsid w:val="00A25637"/>
    <w:rsid w:val="00A4142C"/>
    <w:rsid w:val="00A80EE1"/>
    <w:rsid w:val="00AE747A"/>
    <w:rsid w:val="00B11D0D"/>
    <w:rsid w:val="00B25A06"/>
    <w:rsid w:val="00BD2E77"/>
    <w:rsid w:val="00BF7E35"/>
    <w:rsid w:val="00C1675F"/>
    <w:rsid w:val="00C17653"/>
    <w:rsid w:val="00C327AA"/>
    <w:rsid w:val="00C756E8"/>
    <w:rsid w:val="00CA5974"/>
    <w:rsid w:val="00CB66DD"/>
    <w:rsid w:val="00CC57C3"/>
    <w:rsid w:val="00CD303E"/>
    <w:rsid w:val="00CE23EC"/>
    <w:rsid w:val="00CF2389"/>
    <w:rsid w:val="00D54450"/>
    <w:rsid w:val="00D569FF"/>
    <w:rsid w:val="00D911ED"/>
    <w:rsid w:val="00D91231"/>
    <w:rsid w:val="00DB594A"/>
    <w:rsid w:val="00DD665F"/>
    <w:rsid w:val="00DE3D77"/>
    <w:rsid w:val="00DE7A15"/>
    <w:rsid w:val="00E37D2C"/>
    <w:rsid w:val="00E47281"/>
    <w:rsid w:val="00E53AC2"/>
    <w:rsid w:val="00E55FEB"/>
    <w:rsid w:val="00E6019D"/>
    <w:rsid w:val="00E62DE2"/>
    <w:rsid w:val="00E85CDE"/>
    <w:rsid w:val="00E91AA0"/>
    <w:rsid w:val="00EE0E87"/>
    <w:rsid w:val="00EE6EF8"/>
    <w:rsid w:val="00EF1A7B"/>
    <w:rsid w:val="00EF364C"/>
    <w:rsid w:val="00EF7FDF"/>
    <w:rsid w:val="00F001AA"/>
    <w:rsid w:val="00F07277"/>
    <w:rsid w:val="00F2361D"/>
    <w:rsid w:val="00F62F6B"/>
    <w:rsid w:val="00FA6683"/>
    <w:rsid w:val="00FC102C"/>
    <w:rsid w:val="00FC43FF"/>
    <w:rsid w:val="00FC52A7"/>
    <w:rsid w:val="00FE275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25637"/>
    <w:pPr>
      <w:keepNext/>
      <w:keepLines/>
      <w:pageBreakBefore/>
      <w:spacing w:before="360" w:after="240"/>
      <w:outlineLvl w:val="0"/>
    </w:pPr>
    <w:rPr>
      <w:rFonts w:ascii="Century Gothic" w:eastAsiaTheme="majorEastAsia" w:hAnsi="Century Gothic" w:cstheme="majorBidi"/>
      <w:bCs/>
      <w:spacing w:val="40"/>
      <w:sz w:val="32"/>
      <w:szCs w:val="28"/>
    </w:rPr>
  </w:style>
  <w:style w:type="paragraph" w:styleId="berschrift2">
    <w:name w:val="heading 2"/>
    <w:basedOn w:val="Standard"/>
    <w:next w:val="Standard"/>
    <w:link w:val="berschrift2Zchn"/>
    <w:uiPriority w:val="9"/>
    <w:unhideWhenUsed/>
    <w:qFormat/>
    <w:rsid w:val="00CD303E"/>
    <w:pPr>
      <w:keepNext/>
      <w:keepLines/>
      <w:spacing w:after="0"/>
      <w:outlineLvl w:val="1"/>
    </w:pPr>
    <w:rPr>
      <w:rFonts w:eastAsiaTheme="majorEastAsia" w:cstheme="majorBidi"/>
      <w:bCs/>
      <w:i/>
      <w:color w:val="000000" w:themeColor="text1"/>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FE275D"/>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84467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4677"/>
    <w:rPr>
      <w:rFonts w:ascii="Tahoma" w:hAnsi="Tahoma" w:cs="Tahoma"/>
      <w:sz w:val="16"/>
      <w:szCs w:val="16"/>
    </w:rPr>
  </w:style>
  <w:style w:type="paragraph" w:styleId="Kopfzeile">
    <w:name w:val="header"/>
    <w:basedOn w:val="Standard"/>
    <w:link w:val="KopfzeileZchn"/>
    <w:uiPriority w:val="99"/>
    <w:unhideWhenUsed/>
    <w:rsid w:val="008446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44677"/>
  </w:style>
  <w:style w:type="paragraph" w:styleId="Fuzeile">
    <w:name w:val="footer"/>
    <w:basedOn w:val="Standard"/>
    <w:link w:val="FuzeileZchn"/>
    <w:uiPriority w:val="99"/>
    <w:unhideWhenUsed/>
    <w:rsid w:val="008446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44677"/>
  </w:style>
  <w:style w:type="character" w:customStyle="1" w:styleId="berschrift1Zchn">
    <w:name w:val="Überschrift 1 Zchn"/>
    <w:basedOn w:val="Absatz-Standardschriftart"/>
    <w:link w:val="berschrift1"/>
    <w:uiPriority w:val="9"/>
    <w:rsid w:val="00A25637"/>
    <w:rPr>
      <w:rFonts w:ascii="Century Gothic" w:eastAsiaTheme="majorEastAsia" w:hAnsi="Century Gothic" w:cstheme="majorBidi"/>
      <w:bCs/>
      <w:spacing w:val="40"/>
      <w:sz w:val="32"/>
      <w:szCs w:val="28"/>
    </w:rPr>
  </w:style>
  <w:style w:type="character" w:customStyle="1" w:styleId="berschrift2Zchn">
    <w:name w:val="Überschrift 2 Zchn"/>
    <w:basedOn w:val="Absatz-Standardschriftart"/>
    <w:link w:val="berschrift2"/>
    <w:uiPriority w:val="9"/>
    <w:rsid w:val="00CD303E"/>
    <w:rPr>
      <w:rFonts w:eastAsiaTheme="majorEastAsia" w:cstheme="majorBidi"/>
      <w:bCs/>
      <w:i/>
      <w:color w:val="000000" w:themeColor="text1"/>
      <w:szCs w:val="26"/>
    </w:rPr>
  </w:style>
  <w:style w:type="paragraph" w:styleId="Titel">
    <w:name w:val="Title"/>
    <w:basedOn w:val="Standard"/>
    <w:next w:val="Standard"/>
    <w:link w:val="TitelZchn"/>
    <w:uiPriority w:val="10"/>
    <w:qFormat/>
    <w:rsid w:val="00A80EE1"/>
    <w:pPr>
      <w:spacing w:before="360" w:after="240" w:line="240" w:lineRule="auto"/>
      <w:contextualSpacing/>
    </w:pPr>
    <w:rPr>
      <w:rFonts w:ascii="Century Gothic" w:eastAsiaTheme="majorEastAsia" w:hAnsi="Century Gothic" w:cstheme="majorBidi"/>
      <w:color w:val="000000" w:themeColor="text1"/>
      <w:spacing w:val="40"/>
      <w:kern w:val="28"/>
      <w:sz w:val="32"/>
      <w:szCs w:val="52"/>
    </w:rPr>
  </w:style>
  <w:style w:type="character" w:customStyle="1" w:styleId="TitelZchn">
    <w:name w:val="Titel Zchn"/>
    <w:basedOn w:val="Absatz-Standardschriftart"/>
    <w:link w:val="Titel"/>
    <w:uiPriority w:val="10"/>
    <w:rsid w:val="00A80EE1"/>
    <w:rPr>
      <w:rFonts w:ascii="Century Gothic" w:eastAsiaTheme="majorEastAsia" w:hAnsi="Century Gothic" w:cstheme="majorBidi"/>
      <w:color w:val="000000" w:themeColor="text1"/>
      <w:spacing w:val="40"/>
      <w:kern w:val="28"/>
      <w:sz w:val="32"/>
      <w:szCs w:val="52"/>
    </w:rPr>
  </w:style>
  <w:style w:type="paragraph" w:styleId="Verzeichnis2">
    <w:name w:val="toc 2"/>
    <w:basedOn w:val="Standard"/>
    <w:next w:val="Standard"/>
    <w:autoRedefine/>
    <w:uiPriority w:val="39"/>
    <w:unhideWhenUsed/>
    <w:rsid w:val="008832F2"/>
    <w:pPr>
      <w:spacing w:after="100"/>
      <w:ind w:left="220"/>
    </w:pPr>
  </w:style>
  <w:style w:type="character" w:styleId="Hyperlink">
    <w:name w:val="Hyperlink"/>
    <w:basedOn w:val="Absatz-Standardschriftart"/>
    <w:uiPriority w:val="99"/>
    <w:unhideWhenUsed/>
    <w:rsid w:val="008832F2"/>
    <w:rPr>
      <w:color w:val="0000FF" w:themeColor="hyperlink"/>
      <w:u w:val="single"/>
    </w:rPr>
  </w:style>
  <w:style w:type="paragraph" w:styleId="Inhaltsverzeichnisberschrift">
    <w:name w:val="TOC Heading"/>
    <w:basedOn w:val="berschrift1"/>
    <w:next w:val="Standard"/>
    <w:uiPriority w:val="39"/>
    <w:semiHidden/>
    <w:unhideWhenUsed/>
    <w:qFormat/>
    <w:rsid w:val="008832F2"/>
    <w:pPr>
      <w:outlineLvl w:val="9"/>
    </w:pPr>
    <w:rPr>
      <w:rFonts w:asciiTheme="majorHAnsi" w:hAnsiTheme="majorHAnsi"/>
      <w:b/>
      <w:color w:val="365F91" w:themeColor="accent1" w:themeShade="BF"/>
      <w:spacing w:val="0"/>
      <w:sz w:val="28"/>
      <w:lang w:eastAsia="de-CH"/>
    </w:rPr>
  </w:style>
  <w:style w:type="paragraph" w:styleId="Verzeichnis1">
    <w:name w:val="toc 1"/>
    <w:basedOn w:val="Standard"/>
    <w:next w:val="Standard"/>
    <w:autoRedefine/>
    <w:uiPriority w:val="39"/>
    <w:unhideWhenUsed/>
    <w:rsid w:val="00A25637"/>
    <w:pPr>
      <w:spacing w:after="100"/>
    </w:pPr>
  </w:style>
  <w:style w:type="paragraph" w:styleId="Listenabsatz">
    <w:name w:val="List Paragraph"/>
    <w:basedOn w:val="Standard"/>
    <w:uiPriority w:val="34"/>
    <w:qFormat/>
    <w:rsid w:val="00D54450"/>
    <w:pPr>
      <w:ind w:left="720"/>
      <w:contextualSpacing/>
    </w:pPr>
  </w:style>
  <w:style w:type="table" w:styleId="Tabellenraster">
    <w:name w:val="Table Grid"/>
    <w:basedOn w:val="NormaleTabelle"/>
    <w:uiPriority w:val="59"/>
    <w:rsid w:val="00D54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31100">
      <w:bodyDiv w:val="1"/>
      <w:marLeft w:val="0"/>
      <w:marRight w:val="0"/>
      <w:marTop w:val="0"/>
      <w:marBottom w:val="0"/>
      <w:divBdr>
        <w:top w:val="none" w:sz="0" w:space="0" w:color="auto"/>
        <w:left w:val="none" w:sz="0" w:space="0" w:color="auto"/>
        <w:bottom w:val="none" w:sz="0" w:space="0" w:color="auto"/>
        <w:right w:val="none" w:sz="0" w:space="0" w:color="auto"/>
      </w:divBdr>
      <w:divsChild>
        <w:div w:id="1698459326">
          <w:marLeft w:val="0"/>
          <w:marRight w:val="0"/>
          <w:marTop w:val="0"/>
          <w:marBottom w:val="0"/>
          <w:divBdr>
            <w:top w:val="none" w:sz="0" w:space="0" w:color="auto"/>
            <w:left w:val="none" w:sz="0" w:space="0" w:color="auto"/>
            <w:bottom w:val="none" w:sz="0" w:space="0" w:color="auto"/>
            <w:right w:val="none" w:sz="0" w:space="0" w:color="auto"/>
          </w:divBdr>
        </w:div>
      </w:divsChild>
    </w:div>
    <w:div w:id="368140800">
      <w:bodyDiv w:val="1"/>
      <w:marLeft w:val="0"/>
      <w:marRight w:val="0"/>
      <w:marTop w:val="0"/>
      <w:marBottom w:val="0"/>
      <w:divBdr>
        <w:top w:val="none" w:sz="0" w:space="0" w:color="auto"/>
        <w:left w:val="none" w:sz="0" w:space="0" w:color="auto"/>
        <w:bottom w:val="none" w:sz="0" w:space="0" w:color="auto"/>
        <w:right w:val="none" w:sz="0" w:space="0" w:color="auto"/>
      </w:divBdr>
      <w:divsChild>
        <w:div w:id="1902590420">
          <w:marLeft w:val="0"/>
          <w:marRight w:val="0"/>
          <w:marTop w:val="0"/>
          <w:marBottom w:val="0"/>
          <w:divBdr>
            <w:top w:val="none" w:sz="0" w:space="0" w:color="auto"/>
            <w:left w:val="none" w:sz="0" w:space="0" w:color="auto"/>
            <w:bottom w:val="none" w:sz="0" w:space="0" w:color="auto"/>
            <w:right w:val="none" w:sz="0" w:space="0" w:color="auto"/>
          </w:divBdr>
        </w:div>
      </w:divsChild>
    </w:div>
    <w:div w:id="420834032">
      <w:bodyDiv w:val="1"/>
      <w:marLeft w:val="0"/>
      <w:marRight w:val="0"/>
      <w:marTop w:val="0"/>
      <w:marBottom w:val="0"/>
      <w:divBdr>
        <w:top w:val="none" w:sz="0" w:space="0" w:color="auto"/>
        <w:left w:val="none" w:sz="0" w:space="0" w:color="auto"/>
        <w:bottom w:val="none" w:sz="0" w:space="0" w:color="auto"/>
        <w:right w:val="none" w:sz="0" w:space="0" w:color="auto"/>
      </w:divBdr>
      <w:divsChild>
        <w:div w:id="768938633">
          <w:marLeft w:val="0"/>
          <w:marRight w:val="0"/>
          <w:marTop w:val="0"/>
          <w:marBottom w:val="0"/>
          <w:divBdr>
            <w:top w:val="none" w:sz="0" w:space="0" w:color="auto"/>
            <w:left w:val="none" w:sz="0" w:space="0" w:color="auto"/>
            <w:bottom w:val="none" w:sz="0" w:space="0" w:color="auto"/>
            <w:right w:val="none" w:sz="0" w:space="0" w:color="auto"/>
          </w:divBdr>
          <w:divsChild>
            <w:div w:id="349646534">
              <w:marLeft w:val="0"/>
              <w:marRight w:val="0"/>
              <w:marTop w:val="0"/>
              <w:marBottom w:val="0"/>
              <w:divBdr>
                <w:top w:val="none" w:sz="0" w:space="0" w:color="auto"/>
                <w:left w:val="none" w:sz="0" w:space="0" w:color="auto"/>
                <w:bottom w:val="none" w:sz="0" w:space="0" w:color="auto"/>
                <w:right w:val="none" w:sz="0" w:space="0" w:color="auto"/>
              </w:divBdr>
              <w:divsChild>
                <w:div w:id="1066225873">
                  <w:marLeft w:val="0"/>
                  <w:marRight w:val="0"/>
                  <w:marTop w:val="0"/>
                  <w:marBottom w:val="0"/>
                  <w:divBdr>
                    <w:top w:val="none" w:sz="0" w:space="0" w:color="auto"/>
                    <w:left w:val="none" w:sz="0" w:space="0" w:color="auto"/>
                    <w:bottom w:val="none" w:sz="0" w:space="0" w:color="auto"/>
                    <w:right w:val="none" w:sz="0" w:space="0" w:color="auto"/>
                  </w:divBdr>
                  <w:divsChild>
                    <w:div w:id="53119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781862">
              <w:marLeft w:val="0"/>
              <w:marRight w:val="0"/>
              <w:marTop w:val="0"/>
              <w:marBottom w:val="0"/>
              <w:divBdr>
                <w:top w:val="none" w:sz="0" w:space="0" w:color="auto"/>
                <w:left w:val="none" w:sz="0" w:space="0" w:color="auto"/>
                <w:bottom w:val="none" w:sz="0" w:space="0" w:color="auto"/>
                <w:right w:val="none" w:sz="0" w:space="0" w:color="auto"/>
              </w:divBdr>
              <w:divsChild>
                <w:div w:id="568002581">
                  <w:marLeft w:val="0"/>
                  <w:marRight w:val="0"/>
                  <w:marTop w:val="0"/>
                  <w:marBottom w:val="0"/>
                  <w:divBdr>
                    <w:top w:val="none" w:sz="0" w:space="0" w:color="auto"/>
                    <w:left w:val="none" w:sz="0" w:space="0" w:color="auto"/>
                    <w:bottom w:val="none" w:sz="0" w:space="0" w:color="auto"/>
                    <w:right w:val="none" w:sz="0" w:space="0" w:color="auto"/>
                  </w:divBdr>
                </w:div>
              </w:divsChild>
            </w:div>
            <w:div w:id="418252191">
              <w:marLeft w:val="0"/>
              <w:marRight w:val="0"/>
              <w:marTop w:val="0"/>
              <w:marBottom w:val="0"/>
              <w:divBdr>
                <w:top w:val="none" w:sz="0" w:space="0" w:color="auto"/>
                <w:left w:val="none" w:sz="0" w:space="0" w:color="auto"/>
                <w:bottom w:val="none" w:sz="0" w:space="0" w:color="auto"/>
                <w:right w:val="none" w:sz="0" w:space="0" w:color="auto"/>
              </w:divBdr>
              <w:divsChild>
                <w:div w:id="678046927">
                  <w:marLeft w:val="0"/>
                  <w:marRight w:val="0"/>
                  <w:marTop w:val="0"/>
                  <w:marBottom w:val="0"/>
                  <w:divBdr>
                    <w:top w:val="none" w:sz="0" w:space="0" w:color="auto"/>
                    <w:left w:val="none" w:sz="0" w:space="0" w:color="auto"/>
                    <w:bottom w:val="none" w:sz="0" w:space="0" w:color="auto"/>
                    <w:right w:val="none" w:sz="0" w:space="0" w:color="auto"/>
                  </w:divBdr>
                  <w:divsChild>
                    <w:div w:id="2125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210951">
              <w:marLeft w:val="0"/>
              <w:marRight w:val="0"/>
              <w:marTop w:val="0"/>
              <w:marBottom w:val="0"/>
              <w:divBdr>
                <w:top w:val="none" w:sz="0" w:space="0" w:color="auto"/>
                <w:left w:val="none" w:sz="0" w:space="0" w:color="auto"/>
                <w:bottom w:val="none" w:sz="0" w:space="0" w:color="auto"/>
                <w:right w:val="none" w:sz="0" w:space="0" w:color="auto"/>
              </w:divBdr>
              <w:divsChild>
                <w:div w:id="1022632590">
                  <w:marLeft w:val="0"/>
                  <w:marRight w:val="0"/>
                  <w:marTop w:val="0"/>
                  <w:marBottom w:val="0"/>
                  <w:divBdr>
                    <w:top w:val="none" w:sz="0" w:space="0" w:color="auto"/>
                    <w:left w:val="none" w:sz="0" w:space="0" w:color="auto"/>
                    <w:bottom w:val="none" w:sz="0" w:space="0" w:color="auto"/>
                    <w:right w:val="none" w:sz="0" w:space="0" w:color="auto"/>
                  </w:divBdr>
                  <w:divsChild>
                    <w:div w:id="14536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997568">
              <w:marLeft w:val="0"/>
              <w:marRight w:val="0"/>
              <w:marTop w:val="0"/>
              <w:marBottom w:val="0"/>
              <w:divBdr>
                <w:top w:val="none" w:sz="0" w:space="0" w:color="auto"/>
                <w:left w:val="none" w:sz="0" w:space="0" w:color="auto"/>
                <w:bottom w:val="none" w:sz="0" w:space="0" w:color="auto"/>
                <w:right w:val="none" w:sz="0" w:space="0" w:color="auto"/>
              </w:divBdr>
              <w:divsChild>
                <w:div w:id="366487229">
                  <w:marLeft w:val="0"/>
                  <w:marRight w:val="0"/>
                  <w:marTop w:val="0"/>
                  <w:marBottom w:val="0"/>
                  <w:divBdr>
                    <w:top w:val="none" w:sz="0" w:space="0" w:color="auto"/>
                    <w:left w:val="none" w:sz="0" w:space="0" w:color="auto"/>
                    <w:bottom w:val="none" w:sz="0" w:space="0" w:color="auto"/>
                    <w:right w:val="none" w:sz="0" w:space="0" w:color="auto"/>
                  </w:divBdr>
                  <w:divsChild>
                    <w:div w:id="13356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622305">
              <w:marLeft w:val="0"/>
              <w:marRight w:val="0"/>
              <w:marTop w:val="0"/>
              <w:marBottom w:val="0"/>
              <w:divBdr>
                <w:top w:val="none" w:sz="0" w:space="0" w:color="auto"/>
                <w:left w:val="none" w:sz="0" w:space="0" w:color="auto"/>
                <w:bottom w:val="none" w:sz="0" w:space="0" w:color="auto"/>
                <w:right w:val="none" w:sz="0" w:space="0" w:color="auto"/>
              </w:divBdr>
              <w:divsChild>
                <w:div w:id="468666352">
                  <w:marLeft w:val="0"/>
                  <w:marRight w:val="0"/>
                  <w:marTop w:val="0"/>
                  <w:marBottom w:val="0"/>
                  <w:divBdr>
                    <w:top w:val="none" w:sz="0" w:space="0" w:color="auto"/>
                    <w:left w:val="none" w:sz="0" w:space="0" w:color="auto"/>
                    <w:bottom w:val="none" w:sz="0" w:space="0" w:color="auto"/>
                    <w:right w:val="none" w:sz="0" w:space="0" w:color="auto"/>
                  </w:divBdr>
                  <w:divsChild>
                    <w:div w:id="80415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691165">
              <w:marLeft w:val="0"/>
              <w:marRight w:val="0"/>
              <w:marTop w:val="0"/>
              <w:marBottom w:val="0"/>
              <w:divBdr>
                <w:top w:val="none" w:sz="0" w:space="0" w:color="auto"/>
                <w:left w:val="none" w:sz="0" w:space="0" w:color="auto"/>
                <w:bottom w:val="none" w:sz="0" w:space="0" w:color="auto"/>
                <w:right w:val="none" w:sz="0" w:space="0" w:color="auto"/>
              </w:divBdr>
              <w:divsChild>
                <w:div w:id="1209149332">
                  <w:marLeft w:val="0"/>
                  <w:marRight w:val="0"/>
                  <w:marTop w:val="0"/>
                  <w:marBottom w:val="0"/>
                  <w:divBdr>
                    <w:top w:val="none" w:sz="0" w:space="0" w:color="auto"/>
                    <w:left w:val="none" w:sz="0" w:space="0" w:color="auto"/>
                    <w:bottom w:val="none" w:sz="0" w:space="0" w:color="auto"/>
                    <w:right w:val="none" w:sz="0" w:space="0" w:color="auto"/>
                  </w:divBdr>
                  <w:divsChild>
                    <w:div w:id="150623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433378">
              <w:marLeft w:val="0"/>
              <w:marRight w:val="0"/>
              <w:marTop w:val="0"/>
              <w:marBottom w:val="0"/>
              <w:divBdr>
                <w:top w:val="none" w:sz="0" w:space="0" w:color="auto"/>
                <w:left w:val="none" w:sz="0" w:space="0" w:color="auto"/>
                <w:bottom w:val="none" w:sz="0" w:space="0" w:color="auto"/>
                <w:right w:val="none" w:sz="0" w:space="0" w:color="auto"/>
              </w:divBdr>
              <w:divsChild>
                <w:div w:id="1694114794">
                  <w:marLeft w:val="0"/>
                  <w:marRight w:val="0"/>
                  <w:marTop w:val="0"/>
                  <w:marBottom w:val="0"/>
                  <w:divBdr>
                    <w:top w:val="none" w:sz="0" w:space="0" w:color="auto"/>
                    <w:left w:val="none" w:sz="0" w:space="0" w:color="auto"/>
                    <w:bottom w:val="none" w:sz="0" w:space="0" w:color="auto"/>
                    <w:right w:val="none" w:sz="0" w:space="0" w:color="auto"/>
                  </w:divBdr>
                  <w:divsChild>
                    <w:div w:id="173958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665342">
      <w:bodyDiv w:val="1"/>
      <w:marLeft w:val="0"/>
      <w:marRight w:val="0"/>
      <w:marTop w:val="0"/>
      <w:marBottom w:val="0"/>
      <w:divBdr>
        <w:top w:val="none" w:sz="0" w:space="0" w:color="auto"/>
        <w:left w:val="none" w:sz="0" w:space="0" w:color="auto"/>
        <w:bottom w:val="none" w:sz="0" w:space="0" w:color="auto"/>
        <w:right w:val="none" w:sz="0" w:space="0" w:color="auto"/>
      </w:divBdr>
      <w:divsChild>
        <w:div w:id="1658530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83152-7D17-4A53-B1B3-51C30BA21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832</Words>
  <Characters>5244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2015-04-29T16:37:00Z</dcterms:created>
  <dcterms:modified xsi:type="dcterms:W3CDTF">2015-04-29T16:37:00Z</dcterms:modified>
</cp:coreProperties>
</file>