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BAC" w:rsidRPr="00BC2CF2" w:rsidRDefault="0026082C" w:rsidP="0026082C">
      <w:pPr>
        <w:pStyle w:val="Titel"/>
        <w:rPr>
          <w:lang w:val="de-CH"/>
        </w:rPr>
      </w:pPr>
      <w:bookmarkStart w:id="0" w:name="_GoBack"/>
      <w:bookmarkEnd w:id="0"/>
      <w:r w:rsidRPr="00BC2CF2">
        <w:rPr>
          <w:noProof/>
          <w:lang w:val="de-CH" w:eastAsia="de-CH"/>
        </w:rPr>
        <w:drawing>
          <wp:anchor distT="0" distB="0" distL="114300" distR="114300" simplePos="0" relativeHeight="251672576" behindDoc="0" locked="0" layoutInCell="1" allowOverlap="1" wp14:anchorId="0239EAED" wp14:editId="02F638D4">
            <wp:simplePos x="0" y="0"/>
            <wp:positionH relativeFrom="margin">
              <wp:align>left</wp:align>
            </wp:positionH>
            <wp:positionV relativeFrom="paragraph">
              <wp:posOffset>35264</wp:posOffset>
            </wp:positionV>
            <wp:extent cx="1080000" cy="1080000"/>
            <wp:effectExtent l="0" t="0" r="6350" b="635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_Bild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BAC" w:rsidRPr="00BC2CF2">
        <w:rPr>
          <w:lang w:val="de-CH"/>
        </w:rPr>
        <w:t>Fussballturnier</w:t>
      </w:r>
      <w:r w:rsidR="00EA7C13" w:rsidRPr="00BC2CF2">
        <w:rPr>
          <w:lang w:val="de-CH"/>
        </w:rPr>
        <w:br/>
      </w:r>
      <w:proofErr w:type="spellStart"/>
      <w:r w:rsidR="00D5191E">
        <w:rPr>
          <w:lang w:val="de-CH"/>
        </w:rPr>
        <w:t>Dorfc</w:t>
      </w:r>
      <w:r w:rsidR="00E54BAC" w:rsidRPr="00BC2CF2">
        <w:rPr>
          <w:lang w:val="de-CH"/>
        </w:rPr>
        <w:t>up</w:t>
      </w:r>
      <w:proofErr w:type="spellEnd"/>
      <w:r w:rsidR="00E54BAC" w:rsidRPr="00BC2CF2">
        <w:rPr>
          <w:lang w:val="de-CH"/>
        </w:rPr>
        <w:t xml:space="preserve"> 2015</w:t>
      </w:r>
    </w:p>
    <w:p w:rsidR="00E54BAC" w:rsidRPr="00BC2CF2" w:rsidRDefault="00E54BAC" w:rsidP="00F3742D">
      <w:pPr>
        <w:rPr>
          <w:lang w:val="de-CH"/>
        </w:rPr>
      </w:pPr>
      <w:r w:rsidRPr="00BC2CF2">
        <w:rPr>
          <w:b/>
          <w:lang w:val="de-CH"/>
        </w:rPr>
        <w:t>Wann</w:t>
      </w:r>
      <w:r w:rsidRPr="00BC2CF2">
        <w:rPr>
          <w:b/>
          <w:lang w:val="de-CH"/>
        </w:rPr>
        <w:tab/>
      </w:r>
      <w:r w:rsidRPr="00BC2CF2">
        <w:rPr>
          <w:lang w:val="de-CH"/>
        </w:rPr>
        <w:t>Samstag 20. Juni 2015, ab 17 Uhr</w:t>
      </w:r>
      <w:r w:rsidR="00EA7D51" w:rsidRPr="00BC2CF2">
        <w:rPr>
          <w:noProof/>
          <w:lang w:val="de-CH" w:eastAsia="de-CH"/>
        </w:rPr>
        <w:drawing>
          <wp:inline distT="0" distB="0" distL="0" distR="0" wp14:anchorId="1F226468" wp14:editId="0572B709">
            <wp:extent cx="1080000" cy="1080000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_Bil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BAC" w:rsidRPr="00BC2CF2" w:rsidRDefault="00E54BAC" w:rsidP="00F3742D">
      <w:pPr>
        <w:rPr>
          <w:lang w:val="de-CH"/>
        </w:rPr>
      </w:pPr>
      <w:r w:rsidRPr="00BC2CF2">
        <w:rPr>
          <w:b/>
          <w:lang w:val="de-CH"/>
        </w:rPr>
        <w:t>Wo</w:t>
      </w:r>
      <w:r w:rsidRPr="00BC2CF2">
        <w:rPr>
          <w:b/>
          <w:lang w:val="de-CH"/>
        </w:rPr>
        <w:tab/>
      </w:r>
      <w:r w:rsidR="0097686C" w:rsidRPr="00BC2CF2">
        <w:rPr>
          <w:lang w:val="de-CH"/>
        </w:rPr>
        <w:t>Fu</w:t>
      </w:r>
      <w:r w:rsidR="00C254EA" w:rsidRPr="00BC2CF2">
        <w:rPr>
          <w:lang w:val="de-CH"/>
        </w:rPr>
        <w:t>ss</w:t>
      </w:r>
      <w:r w:rsidRPr="00BC2CF2">
        <w:rPr>
          <w:lang w:val="de-CH"/>
        </w:rPr>
        <w:t>ballanlage Gamper,</w:t>
      </w:r>
      <w:r w:rsidR="00DB0176" w:rsidRPr="00BC2CF2">
        <w:rPr>
          <w:lang w:val="de-CH"/>
        </w:rPr>
        <w:t xml:space="preserve"> </w:t>
      </w:r>
      <w:proofErr w:type="spellStart"/>
      <w:r w:rsidR="00DB0176" w:rsidRPr="00BC2CF2">
        <w:rPr>
          <w:lang w:val="de-CH"/>
        </w:rPr>
        <w:t>Libmun</w:t>
      </w:r>
      <w:proofErr w:type="spellEnd"/>
    </w:p>
    <w:p w:rsidR="00E54BAC" w:rsidRPr="00BC2CF2" w:rsidRDefault="00E54BAC" w:rsidP="00F3742D">
      <w:pPr>
        <w:rPr>
          <w:lang w:val="de-CH"/>
        </w:rPr>
      </w:pPr>
      <w:r w:rsidRPr="00BC2CF2">
        <w:rPr>
          <w:b/>
          <w:lang w:val="de-CH"/>
        </w:rPr>
        <w:t>Wer</w:t>
      </w:r>
      <w:r w:rsidRPr="00BC2CF2">
        <w:rPr>
          <w:b/>
          <w:lang w:val="de-CH"/>
        </w:rPr>
        <w:tab/>
      </w:r>
      <w:r w:rsidRPr="00BC2CF2">
        <w:rPr>
          <w:lang w:val="de-CH"/>
        </w:rPr>
        <w:t>siehe Reglement</w:t>
      </w:r>
    </w:p>
    <w:p w:rsidR="00E54BAC" w:rsidRPr="00BC2CF2" w:rsidRDefault="00E54BAC" w:rsidP="00F3742D">
      <w:pPr>
        <w:rPr>
          <w:lang w:val="de-CH"/>
        </w:rPr>
      </w:pPr>
      <w:r w:rsidRPr="00BC2CF2">
        <w:rPr>
          <w:b/>
          <w:lang w:val="de-CH"/>
        </w:rPr>
        <w:t>Kosten</w:t>
      </w:r>
      <w:r w:rsidRPr="00BC2CF2">
        <w:rPr>
          <w:b/>
          <w:lang w:val="de-CH"/>
        </w:rPr>
        <w:tab/>
      </w:r>
      <w:r w:rsidRPr="00BC2CF2">
        <w:rPr>
          <w:lang w:val="de-CH"/>
        </w:rPr>
        <w:t>CHF 14</w:t>
      </w:r>
      <w:r w:rsidR="00F911C9" w:rsidRPr="00BC2CF2">
        <w:rPr>
          <w:lang w:val="de-CH"/>
        </w:rPr>
        <w:t>.00</w:t>
      </w:r>
      <w:r w:rsidRPr="00BC2CF2">
        <w:rPr>
          <w:lang w:val="de-CH"/>
        </w:rPr>
        <w:t xml:space="preserve"> pro Teilnehmer</w:t>
      </w:r>
      <w:r w:rsidRPr="00BC2CF2">
        <w:rPr>
          <w:lang w:val="de-CH"/>
        </w:rPr>
        <w:br/>
        <w:t>Mit der Anmeldung ist auch gleichzeitig die Teilnahmegebühr zu entrichten</w:t>
      </w:r>
      <w:r w:rsidRPr="00BC2CF2">
        <w:rPr>
          <w:lang w:val="de-CH"/>
        </w:rPr>
        <w:br/>
        <w:t>Bankverbindung: IBAN CH98 8325 1000 0012 0902 3</w:t>
      </w:r>
    </w:p>
    <w:p w:rsidR="00E54BAC" w:rsidRPr="00BC2CF2" w:rsidRDefault="00E54BAC" w:rsidP="00F3742D">
      <w:pPr>
        <w:rPr>
          <w:lang w:val="de-CH"/>
        </w:rPr>
      </w:pPr>
      <w:r w:rsidRPr="00BC2CF2">
        <w:rPr>
          <w:b/>
          <w:lang w:val="de-CH"/>
        </w:rPr>
        <w:t>Anmeldung</w:t>
      </w:r>
      <w:r w:rsidRPr="00BC2CF2">
        <w:rPr>
          <w:b/>
          <w:lang w:val="de-CH"/>
        </w:rPr>
        <w:tab/>
      </w:r>
      <w:r w:rsidRPr="00BC2CF2">
        <w:rPr>
          <w:lang w:val="de-CH"/>
        </w:rPr>
        <w:t xml:space="preserve">Peter </w:t>
      </w:r>
      <w:proofErr w:type="spellStart"/>
      <w:r w:rsidRPr="00BC2CF2">
        <w:rPr>
          <w:lang w:val="de-CH"/>
        </w:rPr>
        <w:t>Zogg</w:t>
      </w:r>
      <w:proofErr w:type="spellEnd"/>
      <w:r w:rsidRPr="00BC2CF2">
        <w:rPr>
          <w:lang w:val="de-CH"/>
        </w:rPr>
        <w:t xml:space="preserve">, </w:t>
      </w:r>
      <w:proofErr w:type="spellStart"/>
      <w:r w:rsidRPr="00BC2CF2">
        <w:rPr>
          <w:lang w:val="de-CH"/>
        </w:rPr>
        <w:t>Ahornweg</w:t>
      </w:r>
      <w:proofErr w:type="spellEnd"/>
      <w:r w:rsidRPr="00BC2CF2">
        <w:rPr>
          <w:lang w:val="de-CH"/>
        </w:rPr>
        <w:t xml:space="preserve"> 12, 9999 </w:t>
      </w:r>
      <w:proofErr w:type="spellStart"/>
      <w:r w:rsidRPr="00BC2CF2">
        <w:rPr>
          <w:lang w:val="de-CH"/>
        </w:rPr>
        <w:t>Libmun</w:t>
      </w:r>
      <w:proofErr w:type="spellEnd"/>
      <w:r w:rsidRPr="00BC2CF2">
        <w:rPr>
          <w:lang w:val="de-CH"/>
        </w:rPr>
        <w:br/>
        <w:t>Tel.: 07</w:t>
      </w:r>
      <w:r w:rsidR="00CE7C21" w:rsidRPr="00BC2CF2">
        <w:rPr>
          <w:lang w:val="de-CH"/>
        </w:rPr>
        <w:t>9 7</w:t>
      </w:r>
      <w:r w:rsidRPr="00BC2CF2">
        <w:rPr>
          <w:lang w:val="de-CH"/>
        </w:rPr>
        <w:t>75 09 85, E-Mail: peter.zogg@libmun.ch</w:t>
      </w:r>
    </w:p>
    <w:p w:rsidR="00E54BAC" w:rsidRPr="00BC2CF2" w:rsidRDefault="00E54BAC" w:rsidP="00F3742D">
      <w:pPr>
        <w:rPr>
          <w:lang w:val="de-CH"/>
        </w:rPr>
      </w:pPr>
      <w:r w:rsidRPr="00BC2CF2">
        <w:rPr>
          <w:b/>
          <w:lang w:val="de-CH"/>
        </w:rPr>
        <w:t>Weiteres</w:t>
      </w:r>
      <w:r w:rsidRPr="00BC2CF2">
        <w:rPr>
          <w:b/>
          <w:lang w:val="de-CH"/>
        </w:rPr>
        <w:tab/>
      </w:r>
      <w:r w:rsidRPr="00BC2CF2">
        <w:rPr>
          <w:lang w:val="de-CH"/>
        </w:rPr>
        <w:t>Fest- und Barbetrieb mit Unterhaltung im Festzelt</w:t>
      </w:r>
      <w:r w:rsidRPr="00BC2CF2">
        <w:rPr>
          <w:lang w:val="de-CH"/>
        </w:rPr>
        <w:br/>
        <w:t>Die Garderoben des FC-</w:t>
      </w:r>
      <w:proofErr w:type="spellStart"/>
      <w:r w:rsidRPr="00BC2CF2">
        <w:rPr>
          <w:lang w:val="de-CH"/>
        </w:rPr>
        <w:t>Hüttli</w:t>
      </w:r>
      <w:proofErr w:type="spellEnd"/>
      <w:r w:rsidRPr="00BC2CF2">
        <w:rPr>
          <w:lang w:val="de-CH"/>
        </w:rPr>
        <w:t xml:space="preserve"> stehen zur Verfügung</w:t>
      </w:r>
    </w:p>
    <w:p w:rsidR="00EA7C13" w:rsidRPr="00BC2CF2" w:rsidRDefault="00EA7C13" w:rsidP="00F3742D">
      <w:pPr>
        <w:rPr>
          <w:lang w:val="de-CH"/>
        </w:rPr>
      </w:pPr>
    </w:p>
    <w:p w:rsidR="00767628" w:rsidRPr="00BC2CF2" w:rsidRDefault="00767628" w:rsidP="00F3742D">
      <w:pPr>
        <w:rPr>
          <w:lang w:val="de-CH"/>
        </w:rPr>
      </w:pPr>
    </w:p>
    <w:p w:rsidR="00E54BAC" w:rsidRPr="00BC2CF2" w:rsidRDefault="00E54BAC" w:rsidP="003C2DC5">
      <w:pPr>
        <w:pStyle w:val="Untertitel"/>
        <w:rPr>
          <w:lang w:val="de-CH"/>
        </w:rPr>
      </w:pPr>
      <w:r w:rsidRPr="00BC2CF2">
        <w:rPr>
          <w:lang w:val="de-CH"/>
        </w:rPr>
        <w:t>Anmeldung</w:t>
      </w:r>
    </w:p>
    <w:p w:rsidR="00F3742D" w:rsidRPr="00BC2CF2" w:rsidRDefault="00F3742D" w:rsidP="00F3742D">
      <w:pPr>
        <w:rPr>
          <w:lang w:val="de-CH"/>
        </w:rPr>
      </w:pPr>
      <w:r w:rsidRPr="00BC2CF2">
        <w:rPr>
          <w:b/>
          <w:lang w:val="de-CH"/>
        </w:rPr>
        <w:tab/>
      </w:r>
      <w:proofErr w:type="spellStart"/>
      <w:r w:rsidRPr="00BC2CF2">
        <w:rPr>
          <w:b/>
          <w:lang w:val="de-CH"/>
        </w:rPr>
        <w:t>Teamname</w:t>
      </w:r>
      <w:proofErr w:type="spellEnd"/>
      <w:r w:rsidRPr="00BC2CF2">
        <w:rPr>
          <w:lang w:val="de-CH"/>
        </w:rPr>
        <w:tab/>
      </w:r>
    </w:p>
    <w:p w:rsidR="00F3742D" w:rsidRPr="00BC2CF2" w:rsidRDefault="00F3742D" w:rsidP="00F3742D">
      <w:pPr>
        <w:rPr>
          <w:lang w:val="de-CH"/>
        </w:rPr>
      </w:pPr>
      <w:r w:rsidRPr="00BC2CF2">
        <w:rPr>
          <w:b/>
          <w:lang w:val="de-CH"/>
        </w:rPr>
        <w:tab/>
        <w:t>Teamchef</w:t>
      </w:r>
      <w:r w:rsidRPr="00BC2CF2">
        <w:rPr>
          <w:lang w:val="de-CH"/>
        </w:rPr>
        <w:tab/>
      </w:r>
    </w:p>
    <w:p w:rsidR="00F3742D" w:rsidRPr="00BC2CF2" w:rsidRDefault="00F3742D" w:rsidP="00F3742D">
      <w:pPr>
        <w:rPr>
          <w:lang w:val="de-CH"/>
        </w:rPr>
      </w:pPr>
      <w:r w:rsidRPr="00BC2CF2">
        <w:rPr>
          <w:b/>
          <w:lang w:val="de-CH"/>
        </w:rPr>
        <w:tab/>
        <w:t>E-Mail</w:t>
      </w:r>
      <w:r w:rsidRPr="00BC2CF2">
        <w:rPr>
          <w:lang w:val="de-CH"/>
        </w:rPr>
        <w:tab/>
      </w:r>
    </w:p>
    <w:p w:rsidR="00F3742D" w:rsidRPr="00BC2CF2" w:rsidRDefault="00F3742D" w:rsidP="00F3742D">
      <w:pPr>
        <w:rPr>
          <w:lang w:val="de-CH"/>
        </w:rPr>
      </w:pPr>
      <w:r w:rsidRPr="00BC2CF2">
        <w:rPr>
          <w:b/>
          <w:lang w:val="de-CH"/>
        </w:rPr>
        <w:tab/>
        <w:t>Anmeldedatum</w:t>
      </w:r>
      <w:r w:rsidRPr="00BC2CF2">
        <w:rPr>
          <w:b/>
          <w:lang w:val="de-CH"/>
        </w:rPr>
        <w:tab/>
      </w:r>
    </w:p>
    <w:p w:rsidR="003C2DC5" w:rsidRPr="00BC2CF2" w:rsidRDefault="003C2DC5" w:rsidP="003C2DC5">
      <w:pPr>
        <w:ind w:left="2268" w:hanging="2268"/>
        <w:rPr>
          <w:b/>
          <w:lang w:val="de-CH"/>
        </w:rPr>
      </w:pPr>
    </w:p>
    <w:p w:rsidR="00DB0176" w:rsidRPr="00BC2CF2" w:rsidRDefault="00DB0176" w:rsidP="003C2DC5">
      <w:pPr>
        <w:ind w:left="2268" w:hanging="2268"/>
        <w:rPr>
          <w:b/>
          <w:lang w:val="de-CH"/>
        </w:rPr>
      </w:pPr>
      <w:r w:rsidRPr="00BC2CF2">
        <w:rPr>
          <w:b/>
          <w:lang w:val="de-CH"/>
        </w:rPr>
        <w:lastRenderedPageBreak/>
        <w:t>Spieler/in</w:t>
      </w:r>
    </w:p>
    <w:p w:rsidR="003C2DC5" w:rsidRDefault="003C2DC5" w:rsidP="00E54BAC">
      <w:pPr>
        <w:rPr>
          <w:lang w:val="de-CH"/>
        </w:rPr>
      </w:pPr>
    </w:p>
    <w:p w:rsidR="00CD17EE" w:rsidRPr="00BC2CF2" w:rsidRDefault="00CD17EE" w:rsidP="00E54BAC">
      <w:pPr>
        <w:rPr>
          <w:lang w:val="de-CH"/>
        </w:rPr>
      </w:pPr>
    </w:p>
    <w:p w:rsidR="00CE7251" w:rsidRPr="00BC2CF2" w:rsidRDefault="00E54BAC" w:rsidP="00CE7251">
      <w:pPr>
        <w:ind w:left="2268" w:hanging="2268"/>
        <w:rPr>
          <w:lang w:val="de-CH"/>
        </w:rPr>
      </w:pPr>
      <w:r w:rsidRPr="00BC2CF2">
        <w:rPr>
          <w:b/>
          <w:lang w:val="de-CH"/>
        </w:rPr>
        <w:t>Anmeldeschluss</w:t>
      </w:r>
      <w:r w:rsidRPr="00BC2CF2">
        <w:rPr>
          <w:lang w:val="de-CH"/>
        </w:rPr>
        <w:tab/>
        <w:t>15. Juni 2015</w:t>
      </w:r>
      <w:r w:rsidR="00CE7251" w:rsidRPr="00BC2CF2">
        <w:rPr>
          <w:lang w:val="de-CH"/>
        </w:rPr>
        <w:br/>
        <w:t>(</w:t>
      </w:r>
      <w:r w:rsidR="00DC7F1C" w:rsidRPr="00DC7F1C">
        <w:rPr>
          <w:lang w:val="de-CH"/>
        </w:rPr>
        <w:t xml:space="preserve">siehe Abschnitt Reglement, </w:t>
      </w:r>
      <w:r w:rsidR="00CE7251" w:rsidRPr="00BC2CF2">
        <w:rPr>
          <w:lang w:val="de-CH"/>
        </w:rPr>
        <w:t>Seite</w:t>
      </w:r>
      <w:r w:rsidR="00F3266E" w:rsidRPr="00BC2CF2">
        <w:rPr>
          <w:lang w:val="de-CH"/>
        </w:rPr>
        <w:t xml:space="preserve"> </w:t>
      </w:r>
      <w:r w:rsidR="00C805BC">
        <w:rPr>
          <w:lang w:val="de-CH"/>
        </w:rPr>
        <w:t>1</w:t>
      </w:r>
      <w:r w:rsidR="00CE7251" w:rsidRPr="00BC2CF2">
        <w:rPr>
          <w:lang w:val="de-CH"/>
        </w:rPr>
        <w:t>)</w:t>
      </w:r>
    </w:p>
    <w:p w:rsidR="00402181" w:rsidRPr="00BC2CF2" w:rsidRDefault="00402181" w:rsidP="00E54BAC">
      <w:pPr>
        <w:rPr>
          <w:lang w:val="de-CH"/>
        </w:rPr>
      </w:pPr>
    </w:p>
    <w:p w:rsidR="00402181" w:rsidRPr="00BC2CF2" w:rsidRDefault="00402181" w:rsidP="0086623C">
      <w:pPr>
        <w:pStyle w:val="berschrift1"/>
        <w:rPr>
          <w:lang w:val="de-CH"/>
        </w:rPr>
        <w:sectPr w:rsidR="00402181" w:rsidRPr="00BC2CF2" w:rsidSect="00E54BA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1701" w:right="1134" w:bottom="1134" w:left="1701" w:header="720" w:footer="720" w:gutter="0"/>
          <w:cols w:sep="1" w:space="720"/>
        </w:sectPr>
      </w:pPr>
    </w:p>
    <w:p w:rsidR="00E54BAC" w:rsidRPr="00BC2CF2" w:rsidRDefault="00E54BAC" w:rsidP="003C2DC5">
      <w:pPr>
        <w:pStyle w:val="Untertitel"/>
        <w:rPr>
          <w:lang w:val="de-CH"/>
        </w:rPr>
      </w:pPr>
      <w:r w:rsidRPr="00BC2CF2">
        <w:rPr>
          <w:lang w:val="de-CH"/>
        </w:rPr>
        <w:lastRenderedPageBreak/>
        <w:t>Reglement</w:t>
      </w:r>
    </w:p>
    <w:p w:rsidR="00E54BAC" w:rsidRPr="00BC2CF2" w:rsidRDefault="00E54BAC" w:rsidP="00E54BAC">
      <w:pPr>
        <w:rPr>
          <w:lang w:val="de-CH"/>
        </w:rPr>
      </w:pPr>
      <w:r w:rsidRPr="00BC2CF2">
        <w:rPr>
          <w:lang w:val="de-CH"/>
        </w:rPr>
        <w:t xml:space="preserve">Das Turnier findet bei jeder Witterung beim </w:t>
      </w:r>
      <w:r w:rsidR="0097686C" w:rsidRPr="00BC2CF2">
        <w:rPr>
          <w:lang w:val="de-CH"/>
        </w:rPr>
        <w:t>Fu</w:t>
      </w:r>
      <w:r w:rsidR="00C254EA" w:rsidRPr="00BC2CF2">
        <w:rPr>
          <w:lang w:val="de-CH"/>
        </w:rPr>
        <w:t>ss</w:t>
      </w:r>
      <w:r w:rsidR="0097686C" w:rsidRPr="00BC2CF2">
        <w:rPr>
          <w:lang w:val="de-CH"/>
        </w:rPr>
        <w:t>ballplatz</w:t>
      </w:r>
      <w:r w:rsidRPr="00BC2CF2">
        <w:rPr>
          <w:lang w:val="de-CH"/>
        </w:rPr>
        <w:t xml:space="preserve"> </w:t>
      </w:r>
      <w:r w:rsidR="00DB0176" w:rsidRPr="00BC2CF2">
        <w:rPr>
          <w:b/>
          <w:lang w:val="de-CH"/>
        </w:rPr>
        <w:t>Gamper</w:t>
      </w:r>
      <w:r w:rsidRPr="00BC2CF2">
        <w:rPr>
          <w:lang w:val="de-CH"/>
        </w:rPr>
        <w:t xml:space="preserve"> statt. Bei unspiel</w:t>
      </w:r>
      <w:r w:rsidR="00CD7590" w:rsidRPr="00BC2CF2">
        <w:rPr>
          <w:lang w:val="de-CH"/>
        </w:rPr>
        <w:softHyphen/>
      </w:r>
      <w:r w:rsidRPr="00BC2CF2">
        <w:rPr>
          <w:lang w:val="de-CH"/>
        </w:rPr>
        <w:t>barem Terrain ist es der Turnierleitung freigeste</w:t>
      </w:r>
      <w:r w:rsidR="00C40AA5">
        <w:rPr>
          <w:lang w:val="de-CH"/>
        </w:rPr>
        <w:t>llt, die Spiele mittels Penaltys</w:t>
      </w:r>
      <w:r w:rsidR="0097686C" w:rsidRPr="00BC2CF2">
        <w:rPr>
          <w:lang w:val="de-CH"/>
        </w:rPr>
        <w:t>chie</w:t>
      </w:r>
      <w:r w:rsidR="00C254EA" w:rsidRPr="00BC2CF2">
        <w:rPr>
          <w:lang w:val="de-CH"/>
        </w:rPr>
        <w:t>ss</w:t>
      </w:r>
      <w:r w:rsidR="0097686C" w:rsidRPr="00BC2CF2">
        <w:rPr>
          <w:lang w:val="de-CH"/>
        </w:rPr>
        <w:t>en</w:t>
      </w:r>
      <w:r w:rsidRPr="00BC2CF2">
        <w:rPr>
          <w:lang w:val="de-CH"/>
        </w:rPr>
        <w:t xml:space="preserve"> zu entscheiden.</w:t>
      </w:r>
    </w:p>
    <w:p w:rsidR="00E54BAC" w:rsidRPr="00BC2CF2" w:rsidRDefault="00E54BAC" w:rsidP="0086623C">
      <w:pPr>
        <w:pStyle w:val="berschrift1"/>
        <w:rPr>
          <w:lang w:val="de-CH"/>
        </w:rPr>
      </w:pPr>
      <w:r w:rsidRPr="00BC2CF2">
        <w:rPr>
          <w:lang w:val="de-CH"/>
        </w:rPr>
        <w:t>Teilnahmeberechtigung</w:t>
      </w:r>
    </w:p>
    <w:p w:rsidR="00D9094D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Teilnahmeberichtigt sind nur </w:t>
      </w:r>
      <w:r w:rsidR="00D9094D" w:rsidRPr="00BC2CF2">
        <w:rPr>
          <w:lang w:val="de-CH"/>
        </w:rPr>
        <w:t xml:space="preserve">Teams, die beim </w:t>
      </w:r>
      <w:proofErr w:type="spellStart"/>
      <w:r w:rsidR="00D5191E">
        <w:rPr>
          <w:lang w:val="de-CH"/>
        </w:rPr>
        <w:t>Dorfcup</w:t>
      </w:r>
      <w:proofErr w:type="spellEnd"/>
      <w:r w:rsidR="00D9094D" w:rsidRPr="00BC2CF2">
        <w:rPr>
          <w:lang w:val="de-CH"/>
        </w:rPr>
        <w:t xml:space="preserve"> mitmachen.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Es si</w:t>
      </w:r>
      <w:r w:rsidR="00D9094D" w:rsidRPr="00BC2CF2">
        <w:rPr>
          <w:lang w:val="de-CH"/>
        </w:rPr>
        <w:t xml:space="preserve">nd nur Spieler mit Jahrgang </w:t>
      </w:r>
      <w:del w:id="1" w:author="Autor">
        <w:r w:rsidR="00D9094D" w:rsidRPr="00BC2CF2" w:rsidDel="00C81860">
          <w:rPr>
            <w:lang w:val="de-CH"/>
          </w:rPr>
          <w:delText>1999</w:delText>
        </w:r>
        <w:r w:rsidRPr="00BC2CF2" w:rsidDel="00C81860">
          <w:rPr>
            <w:lang w:val="de-CH"/>
          </w:rPr>
          <w:delText xml:space="preserve"> </w:delText>
        </w:r>
      </w:del>
      <w:ins w:id="2" w:author="Autor">
        <w:r w:rsidR="00C81860" w:rsidRPr="00BC2CF2">
          <w:rPr>
            <w:lang w:val="de-CH"/>
          </w:rPr>
          <w:t xml:space="preserve">2000 </w:t>
        </w:r>
      </w:ins>
      <w:r w:rsidRPr="00BC2CF2">
        <w:rPr>
          <w:lang w:val="de-CH"/>
        </w:rPr>
        <w:t>und älter teilnahmeberechtig</w:t>
      </w:r>
      <w:r w:rsidR="00D9094D" w:rsidRPr="00BC2CF2">
        <w:rPr>
          <w:lang w:val="de-CH"/>
        </w:rPr>
        <w:t>t</w:t>
      </w:r>
      <w:r w:rsidRPr="00BC2CF2">
        <w:rPr>
          <w:lang w:val="de-CH"/>
        </w:rPr>
        <w:t>.</w:t>
      </w:r>
    </w:p>
    <w:p w:rsidR="00E54BAC" w:rsidRPr="00BC2CF2" w:rsidRDefault="00E54BAC" w:rsidP="0086623C">
      <w:pPr>
        <w:pStyle w:val="berschrift1"/>
        <w:rPr>
          <w:lang w:val="de-CH"/>
        </w:rPr>
      </w:pPr>
      <w:r w:rsidRPr="00BC2CF2">
        <w:rPr>
          <w:lang w:val="de-CH"/>
        </w:rPr>
        <w:t>Mannschaften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Eine Mannschaft spielt mit </w:t>
      </w:r>
      <w:r w:rsidRPr="00BC2CF2">
        <w:rPr>
          <w:b/>
          <w:lang w:val="de-CH"/>
        </w:rPr>
        <w:t>1 Torhüter und 5 Feldspieler</w:t>
      </w:r>
      <w:r w:rsidR="00A66097">
        <w:rPr>
          <w:b/>
          <w:lang w:val="de-CH"/>
        </w:rPr>
        <w:t>n</w:t>
      </w:r>
      <w:r w:rsidRPr="00BC2CF2">
        <w:rPr>
          <w:b/>
          <w:lang w:val="de-CH"/>
        </w:rPr>
        <w:t>.</w:t>
      </w:r>
      <w:r w:rsidRPr="00BC2CF2">
        <w:rPr>
          <w:lang w:val="de-CH"/>
        </w:rPr>
        <w:t xml:space="preserve"> Pro Mannschaft kön</w:t>
      </w:r>
      <w:r w:rsidR="00CD7590" w:rsidRPr="00BC2CF2">
        <w:rPr>
          <w:lang w:val="de-CH"/>
        </w:rPr>
        <w:softHyphen/>
      </w:r>
      <w:r w:rsidRPr="00BC2CF2">
        <w:rPr>
          <w:lang w:val="de-CH"/>
        </w:rPr>
        <w:t xml:space="preserve">nen </w:t>
      </w:r>
      <w:r w:rsidR="00C81860" w:rsidRPr="00BC2CF2">
        <w:rPr>
          <w:b/>
          <w:lang w:val="de-CH"/>
        </w:rPr>
        <w:t>max. 10 </w:t>
      </w:r>
      <w:r w:rsidRPr="00BC2CF2">
        <w:rPr>
          <w:b/>
          <w:lang w:val="de-CH"/>
        </w:rPr>
        <w:t>Spieler</w:t>
      </w:r>
      <w:r w:rsidRPr="00BC2CF2">
        <w:rPr>
          <w:lang w:val="de-CH"/>
        </w:rPr>
        <w:t xml:space="preserve"> gemeldet werden.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Es müssen jederzeit mindestens </w:t>
      </w:r>
      <w:ins w:id="3" w:author="Autor">
        <w:r w:rsidR="00C81860" w:rsidRPr="00BC2CF2">
          <w:rPr>
            <w:lang w:val="de-CH"/>
          </w:rPr>
          <w:t>3</w:t>
        </w:r>
      </w:ins>
      <w:del w:id="4" w:author="Autor">
        <w:r w:rsidR="00C81860" w:rsidRPr="00BC2CF2" w:rsidDel="00C81860">
          <w:rPr>
            <w:lang w:val="de-CH"/>
          </w:rPr>
          <w:delText>2</w:delText>
        </w:r>
      </w:del>
      <w:r w:rsidRPr="00BC2CF2">
        <w:rPr>
          <w:lang w:val="de-CH"/>
        </w:rPr>
        <w:t xml:space="preserve"> Damen auf dem Spielfeld sein.</w:t>
      </w:r>
    </w:p>
    <w:p w:rsidR="00E54BAC" w:rsidRPr="00BC2CF2" w:rsidRDefault="00E54BAC" w:rsidP="0086623C">
      <w:pPr>
        <w:pStyle w:val="berschrift1"/>
        <w:rPr>
          <w:lang w:val="de-CH"/>
        </w:rPr>
      </w:pPr>
      <w:r w:rsidRPr="00BC2CF2">
        <w:rPr>
          <w:lang w:val="de-CH"/>
        </w:rPr>
        <w:t>Spielplan</w:t>
      </w:r>
    </w:p>
    <w:p w:rsidR="00E54BAC" w:rsidRPr="00BC2CF2" w:rsidRDefault="00D9094D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Der </w:t>
      </w:r>
      <w:proofErr w:type="spellStart"/>
      <w:r w:rsidR="00D5191E">
        <w:rPr>
          <w:lang w:val="de-CH"/>
        </w:rPr>
        <w:t>Dorfcup</w:t>
      </w:r>
      <w:proofErr w:type="spellEnd"/>
      <w:r w:rsidRPr="00BC2CF2">
        <w:rPr>
          <w:lang w:val="de-CH"/>
        </w:rPr>
        <w:t xml:space="preserve"> </w:t>
      </w:r>
      <w:r w:rsidR="00E54BAC" w:rsidRPr="00BC2CF2">
        <w:rPr>
          <w:lang w:val="de-CH"/>
        </w:rPr>
        <w:t xml:space="preserve">inklusive Finalspiele </w:t>
      </w:r>
      <w:r w:rsidR="00A66097" w:rsidRPr="00BC2CF2">
        <w:rPr>
          <w:lang w:val="de-CH"/>
        </w:rPr>
        <w:t>wird</w:t>
      </w:r>
      <w:r w:rsidR="00E54BAC" w:rsidRPr="00BC2CF2">
        <w:rPr>
          <w:lang w:val="de-CH"/>
        </w:rPr>
        <w:t xml:space="preserve"> am </w:t>
      </w:r>
      <w:r w:rsidRPr="00BC2CF2">
        <w:rPr>
          <w:b/>
          <w:lang w:val="de-CH"/>
        </w:rPr>
        <w:t>Samstagabend</w:t>
      </w:r>
      <w:r w:rsidR="00A66097">
        <w:rPr>
          <w:b/>
          <w:lang w:val="de-CH"/>
        </w:rPr>
        <w:t>,</w:t>
      </w:r>
      <w:r w:rsidRPr="00BC2CF2">
        <w:rPr>
          <w:b/>
          <w:lang w:val="de-CH"/>
        </w:rPr>
        <w:t xml:space="preserve"> 20</w:t>
      </w:r>
      <w:r w:rsidR="00E54BAC" w:rsidRPr="00BC2CF2">
        <w:rPr>
          <w:b/>
          <w:lang w:val="de-CH"/>
        </w:rPr>
        <w:t>. Juni</w:t>
      </w:r>
      <w:r w:rsidR="00E54BAC" w:rsidRPr="00BC2CF2">
        <w:rPr>
          <w:lang w:val="de-CH"/>
        </w:rPr>
        <w:t xml:space="preserve"> aus</w:t>
      </w:r>
      <w:r w:rsidR="00B564BF" w:rsidRPr="00BC2CF2">
        <w:rPr>
          <w:lang w:val="de-CH"/>
        </w:rPr>
        <w:softHyphen/>
      </w:r>
      <w:r w:rsidR="00E54BAC" w:rsidRPr="00BC2CF2">
        <w:rPr>
          <w:lang w:val="de-CH"/>
        </w:rPr>
        <w:t>getragen.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Den Spielplan sowie weitere Anweisungen erhalten die </w:t>
      </w:r>
      <w:r w:rsidR="00D9094D" w:rsidRPr="00BC2CF2">
        <w:rPr>
          <w:lang w:val="de-CH"/>
        </w:rPr>
        <w:t xml:space="preserve">Teamchefs </w:t>
      </w:r>
      <w:del w:id="5" w:author="Autor">
        <w:r w:rsidR="00D9094D" w:rsidRPr="00BC2CF2" w:rsidDel="00C81860">
          <w:rPr>
            <w:lang w:val="de-CH"/>
          </w:rPr>
          <w:delText xml:space="preserve">vier </w:delText>
        </w:r>
      </w:del>
      <w:ins w:id="6" w:author="Autor">
        <w:r w:rsidR="00C81860" w:rsidRPr="00BC2CF2">
          <w:rPr>
            <w:lang w:val="de-CH"/>
          </w:rPr>
          <w:t xml:space="preserve">drei </w:t>
        </w:r>
      </w:ins>
      <w:r w:rsidR="00D9094D" w:rsidRPr="00BC2CF2">
        <w:rPr>
          <w:lang w:val="de-CH"/>
        </w:rPr>
        <w:t>Tage</w:t>
      </w:r>
      <w:r w:rsidRPr="00BC2CF2">
        <w:rPr>
          <w:lang w:val="de-CH"/>
        </w:rPr>
        <w:t xml:space="preserve"> vor dem Turnier.</w:t>
      </w:r>
    </w:p>
    <w:p w:rsidR="00E54BAC" w:rsidRPr="00BC2CF2" w:rsidRDefault="00E54BAC" w:rsidP="0086623C">
      <w:pPr>
        <w:pStyle w:val="berschrift1"/>
        <w:rPr>
          <w:lang w:val="de-CH"/>
        </w:rPr>
      </w:pPr>
      <w:r w:rsidRPr="00BC2CF2">
        <w:rPr>
          <w:lang w:val="de-CH"/>
        </w:rPr>
        <w:t>Turniereinsatz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Der Turniereinsatz beträgt</w:t>
      </w:r>
      <w:r w:rsidR="00D9094D" w:rsidRPr="00BC2CF2">
        <w:rPr>
          <w:lang w:val="de-CH"/>
        </w:rPr>
        <w:t xml:space="preserve"> </w:t>
      </w:r>
      <w:r w:rsidR="00A66097" w:rsidRPr="00BC2CF2">
        <w:rPr>
          <w:lang w:val="de-CH"/>
        </w:rPr>
        <w:t xml:space="preserve">pro Spieler </w:t>
      </w:r>
      <w:r w:rsidRPr="00BC2CF2">
        <w:rPr>
          <w:lang w:val="de-CH"/>
        </w:rPr>
        <w:t>Fr. 1</w:t>
      </w:r>
      <w:del w:id="7" w:author="Autor">
        <w:r w:rsidRPr="00BC2CF2" w:rsidDel="00C81860">
          <w:rPr>
            <w:lang w:val="de-CH"/>
          </w:rPr>
          <w:delText>4</w:delText>
        </w:r>
      </w:del>
      <w:ins w:id="8" w:author="Autor">
        <w:r w:rsidR="00C81860" w:rsidRPr="00BC2CF2">
          <w:rPr>
            <w:lang w:val="de-CH"/>
          </w:rPr>
          <w:t>0</w:t>
        </w:r>
      </w:ins>
      <w:r w:rsidRPr="00BC2CF2">
        <w:rPr>
          <w:lang w:val="de-CH"/>
        </w:rPr>
        <w:t>.00</w:t>
      </w:r>
      <w:r w:rsidR="00D9094D" w:rsidRPr="00BC2CF2">
        <w:rPr>
          <w:lang w:val="de-CH"/>
        </w:rPr>
        <w:t>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Das Startgeld kann mit Einzahlun</w:t>
      </w:r>
      <w:r w:rsidR="00D9094D" w:rsidRPr="00BC2CF2">
        <w:rPr>
          <w:lang w:val="de-CH"/>
        </w:rPr>
        <w:t>g</w:t>
      </w:r>
      <w:r w:rsidRPr="00BC2CF2">
        <w:rPr>
          <w:lang w:val="de-CH"/>
        </w:rPr>
        <w:t>sschein oder per E-Banking einbezahlt werden.</w:t>
      </w:r>
      <w:r w:rsidRPr="00BC2CF2">
        <w:rPr>
          <w:lang w:val="de-CH"/>
        </w:rPr>
        <w:br/>
        <w:t>Bankverbindung IBAN CH98 8125 1000 0012 0605 3</w:t>
      </w:r>
    </w:p>
    <w:p w:rsidR="00E54BAC" w:rsidRPr="00BC2CF2" w:rsidRDefault="00E54BAC" w:rsidP="0086623C">
      <w:pPr>
        <w:pStyle w:val="berschrift1"/>
        <w:rPr>
          <w:lang w:val="de-CH"/>
        </w:rPr>
      </w:pPr>
      <w:bookmarkStart w:id="9" w:name="Anmeldung"/>
      <w:r w:rsidRPr="00BC2CF2">
        <w:rPr>
          <w:lang w:val="de-CH"/>
        </w:rPr>
        <w:t>Anmeldung</w:t>
      </w:r>
    </w:p>
    <w:bookmarkEnd w:id="9"/>
    <w:p w:rsidR="00E54BAC" w:rsidRPr="00BC2CF2" w:rsidRDefault="00D9094D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Anmeldeschluss ist der </w:t>
      </w:r>
      <w:r w:rsidRPr="00BC2CF2">
        <w:rPr>
          <w:b/>
          <w:lang w:val="de-CH"/>
        </w:rPr>
        <w:t>15. Juni 2015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Die Anmeldung ist erst gültig, wenn der Einsatz bezahlt ist.</w:t>
      </w:r>
    </w:p>
    <w:p w:rsidR="00E54BAC" w:rsidRPr="00BC2CF2" w:rsidRDefault="00E54BAC" w:rsidP="0086623C">
      <w:pPr>
        <w:pStyle w:val="berschrift1"/>
        <w:rPr>
          <w:lang w:val="de-CH"/>
        </w:rPr>
      </w:pPr>
      <w:r w:rsidRPr="00BC2CF2">
        <w:rPr>
          <w:lang w:val="de-CH"/>
        </w:rPr>
        <w:lastRenderedPageBreak/>
        <w:t>Bekleidung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Das </w:t>
      </w:r>
      <w:r w:rsidR="00A66097">
        <w:rPr>
          <w:lang w:val="de-CH"/>
        </w:rPr>
        <w:tab/>
      </w:r>
      <w:r w:rsidRPr="00BC2CF2">
        <w:rPr>
          <w:lang w:val="de-CH"/>
        </w:rPr>
        <w:t>Tenue sollte einheitlich sein. Der Torhüter muss sich von den Feld</w:t>
      </w:r>
      <w:r w:rsidR="00CD7590" w:rsidRPr="00BC2CF2">
        <w:rPr>
          <w:lang w:val="de-CH"/>
        </w:rPr>
        <w:softHyphen/>
      </w:r>
      <w:r w:rsidRPr="00BC2CF2">
        <w:rPr>
          <w:lang w:val="de-CH"/>
        </w:rPr>
        <w:t>spielern gut unterscheiden</w:t>
      </w:r>
      <w:r w:rsidR="00A66097">
        <w:rPr>
          <w:lang w:val="de-CH"/>
        </w:rPr>
        <w:t xml:space="preserve"> lassen</w:t>
      </w:r>
      <w:r w:rsidRPr="00BC2CF2">
        <w:rPr>
          <w:lang w:val="de-CH"/>
        </w:rPr>
        <w:t>.</w:t>
      </w:r>
    </w:p>
    <w:p w:rsidR="00E54BAC" w:rsidRPr="00BC2CF2" w:rsidRDefault="00BF11C3" w:rsidP="0086623C">
      <w:pPr>
        <w:pStyle w:val="berschrift2"/>
        <w:rPr>
          <w:lang w:val="de-CH"/>
        </w:rPr>
      </w:pPr>
      <w:r w:rsidRPr="00BC2CF2">
        <w:rPr>
          <w:lang w:val="de-CH"/>
        </w:rPr>
        <w:t>Es darf nicht in Stollen-Fu</w:t>
      </w:r>
      <w:r w:rsidR="00C254EA" w:rsidRPr="00BC2CF2">
        <w:rPr>
          <w:lang w:val="de-CH"/>
        </w:rPr>
        <w:t>ss</w:t>
      </w:r>
      <w:r w:rsidR="00E54BAC" w:rsidRPr="00BC2CF2">
        <w:rPr>
          <w:lang w:val="de-CH"/>
        </w:rPr>
        <w:t xml:space="preserve">ballschuhen gespielt werden, sondern nur in Nocken-, Noppen- oder Turnschuhen. Zuwiderhandlung wird mit </w:t>
      </w:r>
      <w:proofErr w:type="spellStart"/>
      <w:r w:rsidR="00E54BAC" w:rsidRPr="00BC2CF2">
        <w:rPr>
          <w:lang w:val="de-CH"/>
        </w:rPr>
        <w:t>Forfait</w:t>
      </w:r>
      <w:proofErr w:type="spellEnd"/>
      <w:r w:rsidR="00E54BAC" w:rsidRPr="00BC2CF2">
        <w:rPr>
          <w:lang w:val="de-CH"/>
        </w:rPr>
        <w:t xml:space="preserve"> bestraft.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Uhren, </w:t>
      </w:r>
      <w:proofErr w:type="spellStart"/>
      <w:r w:rsidRPr="00BC2CF2">
        <w:rPr>
          <w:lang w:val="de-CH"/>
        </w:rPr>
        <w:t>Ketteli</w:t>
      </w:r>
      <w:proofErr w:type="spellEnd"/>
      <w:r w:rsidRPr="00BC2CF2">
        <w:rPr>
          <w:lang w:val="de-CH"/>
        </w:rPr>
        <w:t xml:space="preserve"> etc. dürfen wegen Verletzungsgefahr nicht getragen werden.</w:t>
      </w:r>
    </w:p>
    <w:p w:rsidR="00E54BAC" w:rsidRPr="00BC2CF2" w:rsidRDefault="00E54BAC" w:rsidP="0086623C">
      <w:pPr>
        <w:pStyle w:val="berschrift1"/>
        <w:rPr>
          <w:lang w:val="de-CH"/>
        </w:rPr>
      </w:pPr>
      <w:r w:rsidRPr="00BC2CF2">
        <w:rPr>
          <w:lang w:val="de-CH"/>
        </w:rPr>
        <w:t>Turnierablauf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Gruppenspiele: </w:t>
      </w:r>
      <w:r w:rsidRPr="00BC2CF2">
        <w:rPr>
          <w:b/>
          <w:lang w:val="de-CH"/>
        </w:rPr>
        <w:t>15 Min.</w:t>
      </w:r>
      <w:r w:rsidRPr="00BC2CF2">
        <w:rPr>
          <w:lang w:val="de-CH"/>
        </w:rPr>
        <w:t xml:space="preserve"> (kann je nach Anzahl Anmeldungen </w:t>
      </w:r>
      <w:r w:rsidR="00D9094D" w:rsidRPr="00BC2CF2">
        <w:rPr>
          <w:lang w:val="de-CH"/>
        </w:rPr>
        <w:t>variieren) ohne Seiten</w:t>
      </w:r>
      <w:r w:rsidR="00CD7590" w:rsidRPr="00BC2CF2">
        <w:rPr>
          <w:lang w:val="de-CH"/>
        </w:rPr>
        <w:softHyphen/>
      </w:r>
      <w:r w:rsidR="00D9094D" w:rsidRPr="00BC2CF2">
        <w:rPr>
          <w:lang w:val="de-CH"/>
        </w:rPr>
        <w:t>we</w:t>
      </w:r>
      <w:r w:rsidR="00CD7590" w:rsidRPr="00BC2CF2">
        <w:rPr>
          <w:lang w:val="de-CH"/>
        </w:rPr>
        <w:softHyphen/>
      </w:r>
      <w:r w:rsidR="00D9094D" w:rsidRPr="00BC2CF2">
        <w:rPr>
          <w:lang w:val="de-CH"/>
        </w:rPr>
        <w:t>chsel, jeder gegen j</w:t>
      </w:r>
      <w:r w:rsidRPr="00BC2CF2">
        <w:rPr>
          <w:lang w:val="de-CH"/>
        </w:rPr>
        <w:t xml:space="preserve">eden, </w:t>
      </w:r>
      <w:r w:rsidR="00D9094D" w:rsidRPr="00BC2CF2">
        <w:rPr>
          <w:lang w:val="de-CH"/>
        </w:rPr>
        <w:t>b</w:t>
      </w:r>
      <w:r w:rsidRPr="00BC2CF2">
        <w:rPr>
          <w:lang w:val="de-CH"/>
        </w:rPr>
        <w:t>ei Punktgleichheit entscheidet:</w:t>
      </w:r>
      <w:r w:rsidR="00D9094D" w:rsidRPr="00BC2CF2">
        <w:rPr>
          <w:lang w:val="de-CH"/>
        </w:rPr>
        <w:t xml:space="preserve"> a) Tordifferenz b) </w:t>
      </w:r>
      <w:r w:rsidRPr="00BC2CF2">
        <w:rPr>
          <w:lang w:val="de-CH"/>
        </w:rPr>
        <w:t>Anzahl geschossener Tore c)</w:t>
      </w:r>
      <w:r w:rsidR="00D9094D" w:rsidRPr="00BC2CF2">
        <w:rPr>
          <w:lang w:val="de-CH"/>
        </w:rPr>
        <w:t> </w:t>
      </w:r>
      <w:r w:rsidRPr="00BC2CF2">
        <w:rPr>
          <w:lang w:val="de-CH"/>
        </w:rPr>
        <w:t>direkte Begegnung d</w:t>
      </w:r>
      <w:r w:rsidR="00D9094D" w:rsidRPr="00BC2CF2">
        <w:rPr>
          <w:lang w:val="de-CH"/>
        </w:rPr>
        <w:t>) </w:t>
      </w:r>
      <w:r w:rsidRPr="00BC2CF2">
        <w:rPr>
          <w:lang w:val="de-CH"/>
        </w:rPr>
        <w:t>Losentscheid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Finalrunde: Die finalberechtigten Mannschaften spielen gemäss separatem Spiel</w:t>
      </w:r>
      <w:r w:rsidR="00B564BF" w:rsidRPr="00BC2CF2">
        <w:rPr>
          <w:lang w:val="de-CH"/>
        </w:rPr>
        <w:softHyphen/>
      </w:r>
      <w:r w:rsidRPr="00BC2CF2">
        <w:rPr>
          <w:lang w:val="de-CH"/>
        </w:rPr>
        <w:t>plan den Gruppen</w:t>
      </w:r>
      <w:r w:rsidR="00B564BF" w:rsidRPr="00BC2CF2">
        <w:rPr>
          <w:lang w:val="de-CH"/>
        </w:rPr>
        <w:softHyphen/>
      </w:r>
      <w:r w:rsidRPr="00BC2CF2">
        <w:rPr>
          <w:lang w:val="de-CH"/>
        </w:rPr>
        <w:t>sieg aus. Ist nach der regulären Spielzeit keine Entscheidung gefallen, findet sofort im Anschluss ein Penaltyschiessen statt.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Gespielt wird nach dem </w:t>
      </w:r>
      <w:r w:rsidR="00A66097">
        <w:rPr>
          <w:lang w:val="de-CH"/>
        </w:rPr>
        <w:t>R</w:t>
      </w:r>
      <w:r w:rsidRPr="00BC2CF2">
        <w:rPr>
          <w:lang w:val="de-CH"/>
        </w:rPr>
        <w:t xml:space="preserve">eglement des SFV. Die </w:t>
      </w:r>
      <w:proofErr w:type="spellStart"/>
      <w:r w:rsidRPr="00BC2CF2">
        <w:rPr>
          <w:lang w:val="de-CH"/>
        </w:rPr>
        <w:t>Offside</w:t>
      </w:r>
      <w:proofErr w:type="spellEnd"/>
      <w:r w:rsidRPr="00BC2CF2">
        <w:rPr>
          <w:lang w:val="de-CH"/>
        </w:rPr>
        <w:t>- und Rückpass-Regel</w:t>
      </w:r>
      <w:r w:rsidR="00A66097">
        <w:rPr>
          <w:lang w:val="de-CH"/>
        </w:rPr>
        <w:t>n sind</w:t>
      </w:r>
      <w:r w:rsidRPr="00BC2CF2">
        <w:rPr>
          <w:lang w:val="de-CH"/>
        </w:rPr>
        <w:t xml:space="preserve"> aufgehoben. Der Torhüter darf von Hand auswerfen.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Die Spiele werden von der Jury an- und abgeläutet.</w:t>
      </w:r>
    </w:p>
    <w:p w:rsidR="00E54BAC" w:rsidRPr="00BC2CF2" w:rsidRDefault="00E54BAC" w:rsidP="0086623C">
      <w:pPr>
        <w:pStyle w:val="berschrift1"/>
        <w:rPr>
          <w:lang w:val="de-CH"/>
        </w:rPr>
      </w:pPr>
      <w:r w:rsidRPr="00BC2CF2">
        <w:rPr>
          <w:lang w:val="de-CH"/>
        </w:rPr>
        <w:t>Strafbestimmungen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Macht ein </w:t>
      </w:r>
      <w:r w:rsidR="00A66097" w:rsidRPr="00AC79B9">
        <w:rPr>
          <w:lang w:val="de-CH"/>
        </w:rPr>
        <w:t>Teamchef</w:t>
      </w:r>
      <w:r w:rsidR="00A66097">
        <w:rPr>
          <w:lang w:val="de-CH"/>
        </w:rPr>
        <w:t xml:space="preserve"> </w:t>
      </w:r>
      <w:r w:rsidRPr="00BC2CF2">
        <w:rPr>
          <w:lang w:val="de-CH"/>
        </w:rPr>
        <w:t>auf dem Anmeldeformular falsche Angaben oder tritt eine Mann</w:t>
      </w:r>
      <w:r w:rsidR="00CD7590" w:rsidRPr="00BC2CF2">
        <w:rPr>
          <w:lang w:val="de-CH"/>
        </w:rPr>
        <w:softHyphen/>
      </w:r>
      <w:r w:rsidRPr="00BC2CF2">
        <w:rPr>
          <w:lang w:val="de-CH"/>
        </w:rPr>
        <w:t xml:space="preserve">schaft mit nicht spielberechtigten Spielern an, so sind alle, dem Protest </w:t>
      </w:r>
      <w:r w:rsidR="00CE7251" w:rsidRPr="00BC2CF2">
        <w:rPr>
          <w:lang w:val="de-CH"/>
        </w:rPr>
        <w:t>vorangegangene</w:t>
      </w:r>
      <w:r w:rsidR="00D9094D" w:rsidRPr="00BC2CF2">
        <w:rPr>
          <w:lang w:val="de-CH"/>
        </w:rPr>
        <w:t xml:space="preserve"> Spiele, mit 0:</w:t>
      </w:r>
      <w:r w:rsidRPr="00BC2CF2">
        <w:rPr>
          <w:lang w:val="de-CH"/>
        </w:rPr>
        <w:t>3 verloren.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Gelbe Karte:</w:t>
      </w:r>
      <w:r w:rsidR="00312252">
        <w:rPr>
          <w:lang w:val="de-CH"/>
        </w:rPr>
        <w:t xml:space="preserve"> </w:t>
      </w:r>
      <w:r w:rsidRPr="00BC2CF2">
        <w:rPr>
          <w:lang w:val="de-CH"/>
        </w:rPr>
        <w:t>Platzverweis, dieses Spiel muss mit einem Mann weniger beendet werden. Der bestrafte Spieler darf im nächsten Spiel wieder eingesetzt werden.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Rote Karte:</w:t>
      </w:r>
      <w:r w:rsidR="00312252">
        <w:rPr>
          <w:lang w:val="de-CH"/>
        </w:rPr>
        <w:t xml:space="preserve"> </w:t>
      </w:r>
      <w:r w:rsidRPr="00BC2CF2">
        <w:rPr>
          <w:lang w:val="de-CH"/>
        </w:rPr>
        <w:t>wie Gelbe Karte, aber der Spieler ist für das ganze Turnier gesperrt.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Über alle in diesem Turnierreglement nicht vorgesehenen Zwischenfälle entscheidet die Turnier</w:t>
      </w:r>
      <w:r w:rsidR="00B564BF" w:rsidRPr="00BC2CF2">
        <w:rPr>
          <w:lang w:val="de-CH"/>
        </w:rPr>
        <w:softHyphen/>
      </w:r>
      <w:r w:rsidRPr="00BC2CF2">
        <w:rPr>
          <w:lang w:val="de-CH"/>
        </w:rPr>
        <w:t>kommission endgültig.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Entscheide der Schiedsrichter, sowie der Turnierkommission sind unanfechtbar.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Proteste sind innert 10 Minuten nach Spie</w:t>
      </w:r>
      <w:r w:rsidR="00D9094D" w:rsidRPr="00BC2CF2">
        <w:rPr>
          <w:lang w:val="de-CH"/>
        </w:rPr>
        <w:t>lende, mit einer Gebühr von Fr. </w:t>
      </w:r>
      <w:r w:rsidRPr="00BC2CF2">
        <w:rPr>
          <w:lang w:val="de-CH"/>
        </w:rPr>
        <w:t>100.00 bei der Jury einzureichen. Die Gebühr wird zurückerstattet, wenn der Protest gutgehei</w:t>
      </w:r>
      <w:r w:rsidR="00C254EA" w:rsidRPr="00BC2CF2">
        <w:rPr>
          <w:lang w:val="de-CH"/>
        </w:rPr>
        <w:t>ss</w:t>
      </w:r>
      <w:r w:rsidRPr="00BC2CF2">
        <w:rPr>
          <w:lang w:val="de-CH"/>
        </w:rPr>
        <w:t>en wird.</w:t>
      </w:r>
    </w:p>
    <w:p w:rsidR="00E54BAC" w:rsidRPr="00BC2CF2" w:rsidRDefault="00E54BAC" w:rsidP="0086623C">
      <w:pPr>
        <w:pStyle w:val="berschrift2"/>
        <w:rPr>
          <w:lang w:val="de-CH"/>
        </w:rPr>
      </w:pPr>
      <w:proofErr w:type="spellStart"/>
      <w:r w:rsidRPr="00BC2CF2">
        <w:rPr>
          <w:lang w:val="de-CH"/>
        </w:rPr>
        <w:t>Forfait</w:t>
      </w:r>
      <w:proofErr w:type="spellEnd"/>
      <w:r w:rsidRPr="00BC2CF2">
        <w:rPr>
          <w:lang w:val="de-CH"/>
        </w:rPr>
        <w:t>: Wenn eine Mannschaft nicht rechtzeitig oder mit weniger als vier Spiele</w:t>
      </w:r>
      <w:r w:rsidR="00A66097">
        <w:rPr>
          <w:lang w:val="de-CH"/>
        </w:rPr>
        <w:t xml:space="preserve">r antritt. </w:t>
      </w:r>
      <w:proofErr w:type="spellStart"/>
      <w:r w:rsidR="00A66097">
        <w:rPr>
          <w:lang w:val="de-CH"/>
        </w:rPr>
        <w:t>Forfaitr</w:t>
      </w:r>
      <w:r w:rsidR="00D9094D" w:rsidRPr="00BC2CF2">
        <w:rPr>
          <w:lang w:val="de-CH"/>
        </w:rPr>
        <w:t>esultat</w:t>
      </w:r>
      <w:proofErr w:type="spellEnd"/>
      <w:r w:rsidR="00D9094D" w:rsidRPr="00BC2CF2">
        <w:rPr>
          <w:lang w:val="de-CH"/>
        </w:rPr>
        <w:t xml:space="preserve"> </w:t>
      </w:r>
      <w:r w:rsidRPr="00BC2CF2">
        <w:rPr>
          <w:lang w:val="de-CH"/>
        </w:rPr>
        <w:t>0</w:t>
      </w:r>
      <w:r w:rsidR="00D9094D" w:rsidRPr="00BC2CF2">
        <w:rPr>
          <w:lang w:val="de-CH"/>
        </w:rPr>
        <w:t>:3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lastRenderedPageBreak/>
        <w:t>Der Spielplan ist für alle Mannschaften verbindlich. Wird eine gemeldete Mannschaft zurückgezogen, so verfällt der Turniereinsatz zu Gunsten des Veranstalters.</w:t>
      </w:r>
      <w:r w:rsidR="00402181" w:rsidRPr="00BC2CF2">
        <w:rPr>
          <w:lang w:val="de-CH"/>
        </w:rPr>
        <w:t xml:space="preserve"> Die Spiele werden alle mit 0:</w:t>
      </w:r>
      <w:r w:rsidRPr="00BC2CF2">
        <w:rPr>
          <w:lang w:val="de-CH"/>
        </w:rPr>
        <w:t xml:space="preserve">3 </w:t>
      </w:r>
      <w:proofErr w:type="spellStart"/>
      <w:r w:rsidRPr="00BC2CF2">
        <w:rPr>
          <w:lang w:val="de-CH"/>
        </w:rPr>
        <w:t>Forfait</w:t>
      </w:r>
      <w:proofErr w:type="spellEnd"/>
      <w:r w:rsidRPr="00BC2CF2">
        <w:rPr>
          <w:lang w:val="de-CH"/>
        </w:rPr>
        <w:t xml:space="preserve"> gewertet.</w:t>
      </w:r>
    </w:p>
    <w:p w:rsidR="00E54BAC" w:rsidRPr="00BC2CF2" w:rsidRDefault="00E54BAC" w:rsidP="0086623C">
      <w:pPr>
        <w:pStyle w:val="berschrift1"/>
        <w:rPr>
          <w:lang w:val="de-CH"/>
        </w:rPr>
      </w:pPr>
      <w:r w:rsidRPr="00BC2CF2">
        <w:rPr>
          <w:lang w:val="de-CH"/>
        </w:rPr>
        <w:t>Allgemeines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Alle Teilnehmer erhalten einen Preis.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Mannschaftsänderungen müssen mindestens 15 Minuten vor Spielbeginn bei der Turnierleitung gemeldet werden.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Die </w:t>
      </w:r>
      <w:r w:rsidR="00A66097" w:rsidRPr="00AC79B9">
        <w:rPr>
          <w:lang w:val="de-CH"/>
        </w:rPr>
        <w:t>Teamchef</w:t>
      </w:r>
      <w:r w:rsidR="00A66097">
        <w:rPr>
          <w:lang w:val="de-CH"/>
        </w:rPr>
        <w:t xml:space="preserve">s </w:t>
      </w:r>
      <w:r w:rsidRPr="00BC2CF2">
        <w:rPr>
          <w:lang w:val="de-CH"/>
        </w:rPr>
        <w:t xml:space="preserve">melden sich 15 Minuten vor dem ersten Spiel bei der Turnierleitung. Ebenfalls ist der </w:t>
      </w:r>
      <w:r w:rsidR="00A66097" w:rsidRPr="00AC79B9">
        <w:rPr>
          <w:lang w:val="de-CH"/>
        </w:rPr>
        <w:t>Teamchef</w:t>
      </w:r>
      <w:r w:rsidR="00A66097">
        <w:rPr>
          <w:lang w:val="de-CH"/>
        </w:rPr>
        <w:t xml:space="preserve"> </w:t>
      </w:r>
      <w:r w:rsidRPr="00BC2CF2">
        <w:rPr>
          <w:lang w:val="de-CH"/>
        </w:rPr>
        <w:t>verpflichtet, seine Mitspieler über das Turnierreglement in Kenntnis zu setzen.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Anspiel hat jeweils die erstgenannte Mannschaft im Spielplan.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 xml:space="preserve">Die </w:t>
      </w:r>
      <w:r w:rsidR="00A66097" w:rsidRPr="00AC79B9">
        <w:rPr>
          <w:lang w:val="de-CH"/>
        </w:rPr>
        <w:t>Teamchef</w:t>
      </w:r>
      <w:r w:rsidR="00A66097">
        <w:rPr>
          <w:lang w:val="de-CH"/>
        </w:rPr>
        <w:t xml:space="preserve">s </w:t>
      </w:r>
      <w:r w:rsidRPr="00BC2CF2">
        <w:rPr>
          <w:lang w:val="de-CH"/>
        </w:rPr>
        <w:t>melden nach jedem Spiel gemeinsam das Resultat bei der Turnierleitung.</w:t>
      </w:r>
    </w:p>
    <w:p w:rsidR="00E54BAC" w:rsidRPr="00BC2CF2" w:rsidRDefault="00BF11C3" w:rsidP="0086623C">
      <w:pPr>
        <w:pStyle w:val="berschrift2"/>
        <w:rPr>
          <w:lang w:val="de-CH"/>
        </w:rPr>
      </w:pPr>
      <w:r w:rsidRPr="00BC2CF2">
        <w:rPr>
          <w:lang w:val="de-CH"/>
        </w:rPr>
        <w:t>Die Umkleidelokale beim Fu</w:t>
      </w:r>
      <w:r w:rsidR="00C254EA" w:rsidRPr="00BC2CF2">
        <w:rPr>
          <w:lang w:val="de-CH"/>
        </w:rPr>
        <w:t>ss</w:t>
      </w:r>
      <w:r w:rsidR="00E54BAC" w:rsidRPr="00BC2CF2">
        <w:rPr>
          <w:lang w:val="de-CH"/>
        </w:rPr>
        <w:t>ballplatz stehen allen Teams zur Verfügung.</w:t>
      </w:r>
    </w:p>
    <w:p w:rsidR="00E54BAC" w:rsidRPr="00BC2CF2" w:rsidRDefault="00E54BAC" w:rsidP="0086623C">
      <w:pPr>
        <w:pStyle w:val="berschrift2"/>
        <w:rPr>
          <w:lang w:val="de-CH"/>
        </w:rPr>
      </w:pPr>
      <w:r w:rsidRPr="00BC2CF2">
        <w:rPr>
          <w:lang w:val="de-CH"/>
        </w:rPr>
        <w:t>Versicherung ist Sache der Teilnehmer. Es wird jede Haftung abgelehnt.</w:t>
      </w:r>
    </w:p>
    <w:p w:rsidR="007D4EE6" w:rsidRPr="00BC2CF2" w:rsidRDefault="007D4EE6" w:rsidP="007D4EE6">
      <w:pPr>
        <w:rPr>
          <w:lang w:val="de-CH"/>
        </w:rPr>
      </w:pPr>
    </w:p>
    <w:p w:rsidR="007D4EE6" w:rsidRPr="00BC2CF2" w:rsidRDefault="007D4EE6" w:rsidP="007D4EE6">
      <w:pPr>
        <w:rPr>
          <w:lang w:val="de-CH"/>
        </w:rPr>
      </w:pPr>
    </w:p>
    <w:p w:rsidR="007D4EE6" w:rsidRPr="00BC2CF2" w:rsidRDefault="007D4EE6" w:rsidP="007D4EE6">
      <w:pPr>
        <w:pBdr>
          <w:top w:val="single" w:sz="4" w:space="1" w:color="auto"/>
        </w:pBdr>
        <w:ind w:left="851" w:hanging="851"/>
        <w:rPr>
          <w:rStyle w:val="IntensiveHervorhebung"/>
          <w:lang w:val="de-CH"/>
        </w:rPr>
      </w:pPr>
      <w:r w:rsidRPr="00BC2CF2">
        <w:rPr>
          <w:rStyle w:val="IntensiveHervorhebung"/>
          <w:lang w:val="de-CH"/>
        </w:rPr>
        <w:t>Dateiname</w:t>
      </w:r>
      <w:r w:rsidRPr="00BC2CF2">
        <w:rPr>
          <w:rStyle w:val="IntensiveHervorhebung"/>
          <w:lang w:val="de-CH"/>
        </w:rPr>
        <w:tab/>
      </w:r>
    </w:p>
    <w:sectPr w:rsidR="007D4EE6" w:rsidRPr="00BC2CF2" w:rsidSect="00527FF4">
      <w:footerReference w:type="default" r:id="rId16"/>
      <w:pgSz w:w="11907" w:h="16840"/>
      <w:pgMar w:top="1701" w:right="1134" w:bottom="1134" w:left="1701" w:header="720" w:footer="720" w:gutter="0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B5B" w:rsidRDefault="005A5B5B" w:rsidP="00402181">
      <w:pPr>
        <w:spacing w:after="0" w:line="240" w:lineRule="auto"/>
      </w:pPr>
      <w:r>
        <w:separator/>
      </w:r>
    </w:p>
  </w:endnote>
  <w:endnote w:type="continuationSeparator" w:id="0">
    <w:p w:rsidR="005A5B5B" w:rsidRDefault="005A5B5B" w:rsidP="0040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B1D" w:rsidRDefault="00154B1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A48" w:rsidRDefault="00D13A48" w:rsidP="00D13A48">
    <w:pPr>
      <w:pStyle w:val="Fuzeil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B1D" w:rsidRDefault="00154B1D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420" w:rsidRDefault="002F5420" w:rsidP="00D13A48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B5B" w:rsidRDefault="005A5B5B" w:rsidP="00402181">
      <w:pPr>
        <w:spacing w:after="0" w:line="240" w:lineRule="auto"/>
      </w:pPr>
      <w:r>
        <w:separator/>
      </w:r>
    </w:p>
  </w:footnote>
  <w:footnote w:type="continuationSeparator" w:id="0">
    <w:p w:rsidR="005A5B5B" w:rsidRDefault="005A5B5B" w:rsidP="00402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B1D" w:rsidRDefault="00154B1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B1D" w:rsidRDefault="00154B1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B1D" w:rsidRDefault="00154B1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6285A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E264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3664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4E0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E8611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20C5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0229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C2A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2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3A9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204DF"/>
    <w:multiLevelType w:val="multilevel"/>
    <w:tmpl w:val="6C7A15F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1">
    <w:nsid w:val="497C6EE9"/>
    <w:multiLevelType w:val="hybridMultilevel"/>
    <w:tmpl w:val="6DE0C76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6317B"/>
    <w:multiLevelType w:val="hybridMultilevel"/>
    <w:tmpl w:val="AA364E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AC"/>
    <w:rsid w:val="000024CF"/>
    <w:rsid w:val="00056D8A"/>
    <w:rsid w:val="00077B0B"/>
    <w:rsid w:val="000A3BE2"/>
    <w:rsid w:val="00141EF9"/>
    <w:rsid w:val="00154B1D"/>
    <w:rsid w:val="00182B83"/>
    <w:rsid w:val="0019486B"/>
    <w:rsid w:val="001B4F71"/>
    <w:rsid w:val="001D4FAD"/>
    <w:rsid w:val="00204BB4"/>
    <w:rsid w:val="0026082C"/>
    <w:rsid w:val="002F5420"/>
    <w:rsid w:val="00312252"/>
    <w:rsid w:val="00372EC6"/>
    <w:rsid w:val="003C2DC5"/>
    <w:rsid w:val="00402181"/>
    <w:rsid w:val="00423847"/>
    <w:rsid w:val="0049606A"/>
    <w:rsid w:val="004B1822"/>
    <w:rsid w:val="00527FF4"/>
    <w:rsid w:val="005A5B5B"/>
    <w:rsid w:val="006015CC"/>
    <w:rsid w:val="00655A19"/>
    <w:rsid w:val="006853A5"/>
    <w:rsid w:val="00767628"/>
    <w:rsid w:val="007D4EE6"/>
    <w:rsid w:val="0086623C"/>
    <w:rsid w:val="00970E3D"/>
    <w:rsid w:val="0097686C"/>
    <w:rsid w:val="009C569C"/>
    <w:rsid w:val="00A266CA"/>
    <w:rsid w:val="00A66097"/>
    <w:rsid w:val="00A77B2D"/>
    <w:rsid w:val="00A81276"/>
    <w:rsid w:val="00B564BF"/>
    <w:rsid w:val="00BA366C"/>
    <w:rsid w:val="00BB3C75"/>
    <w:rsid w:val="00BC2CF2"/>
    <w:rsid w:val="00BF11C3"/>
    <w:rsid w:val="00C06CE2"/>
    <w:rsid w:val="00C254EA"/>
    <w:rsid w:val="00C40AA5"/>
    <w:rsid w:val="00C805BC"/>
    <w:rsid w:val="00C81860"/>
    <w:rsid w:val="00CB6C41"/>
    <w:rsid w:val="00CD17EE"/>
    <w:rsid w:val="00CD2444"/>
    <w:rsid w:val="00CD7590"/>
    <w:rsid w:val="00CE7251"/>
    <w:rsid w:val="00CE7C21"/>
    <w:rsid w:val="00D13A48"/>
    <w:rsid w:val="00D5191E"/>
    <w:rsid w:val="00D61F9B"/>
    <w:rsid w:val="00D62137"/>
    <w:rsid w:val="00D9094D"/>
    <w:rsid w:val="00DB0176"/>
    <w:rsid w:val="00DC7F1C"/>
    <w:rsid w:val="00DF58D3"/>
    <w:rsid w:val="00E358A3"/>
    <w:rsid w:val="00E43097"/>
    <w:rsid w:val="00E54BAC"/>
    <w:rsid w:val="00EA7C13"/>
    <w:rsid w:val="00EA7D51"/>
    <w:rsid w:val="00F262FA"/>
    <w:rsid w:val="00F3266E"/>
    <w:rsid w:val="00F3742D"/>
    <w:rsid w:val="00F54CEF"/>
    <w:rsid w:val="00F56676"/>
    <w:rsid w:val="00F911C9"/>
    <w:rsid w:val="00F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4F71"/>
    <w:pPr>
      <w:spacing w:line="288" w:lineRule="auto"/>
    </w:pPr>
    <w:rPr>
      <w:rFonts w:eastAsia="Times New Roman" w:cs="Times New Roman"/>
      <w:sz w:val="24"/>
      <w:szCs w:val="20"/>
      <w:lang w:val="de-DE" w:eastAsia="de-DE"/>
    </w:rPr>
  </w:style>
  <w:style w:type="paragraph" w:styleId="berschrift1">
    <w:name w:val="heading 1"/>
    <w:basedOn w:val="Titel"/>
    <w:next w:val="Standard"/>
    <w:link w:val="berschrift1Zchn"/>
    <w:qFormat/>
    <w:rsid w:val="0086623C"/>
    <w:pPr>
      <w:keepNext/>
      <w:pBdr>
        <w:bottom w:val="none" w:sz="0" w:space="0" w:color="auto"/>
      </w:pBdr>
      <w:spacing w:before="360" w:after="240"/>
      <w:jc w:val="left"/>
      <w:outlineLvl w:val="0"/>
    </w:pPr>
    <w:rPr>
      <w:sz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86623C"/>
    <w:pPr>
      <w:keepLines/>
      <w:spacing w:before="120" w:after="120"/>
      <w:outlineLvl w:val="1"/>
    </w:pPr>
    <w:rPr>
      <w:rFonts w:asciiTheme="majorHAnsi" w:eastAsiaTheme="majorEastAsia" w:hAnsiTheme="majorHAnsi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2181"/>
    <w:pPr>
      <w:keepLines/>
      <w:numPr>
        <w:ilvl w:val="2"/>
        <w:numId w:val="3"/>
      </w:numPr>
      <w:ind w:left="567" w:hanging="567"/>
      <w:outlineLvl w:val="2"/>
    </w:pPr>
    <w:rPr>
      <w:rFonts w:asciiTheme="majorHAnsi" w:eastAsiaTheme="majorEastAsia" w:hAnsiTheme="majorHAnsi" w:cstheme="majorBidi"/>
      <w:szCs w:val="2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0176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0176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0176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017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017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017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6623C"/>
    <w:rPr>
      <w:rFonts w:asciiTheme="majorHAnsi" w:eastAsia="Times New Roman" w:hAnsiTheme="majorHAnsi" w:cs="Times New Roman"/>
      <w:b/>
      <w:sz w:val="28"/>
      <w:szCs w:val="20"/>
      <w:lang w:val="it-IT" w:eastAsia="de-DE"/>
    </w:rPr>
  </w:style>
  <w:style w:type="character" w:customStyle="1" w:styleId="berschrift2Zchn">
    <w:name w:val="Überschrift 2 Zchn"/>
    <w:basedOn w:val="Absatz-Standardschriftart"/>
    <w:link w:val="berschrift2"/>
    <w:rsid w:val="0086623C"/>
    <w:rPr>
      <w:rFonts w:asciiTheme="majorHAnsi" w:eastAsiaTheme="majorEastAsia" w:hAnsiTheme="majorHAnsi" w:cstheme="majorBidi"/>
      <w:sz w:val="24"/>
      <w:szCs w:val="26"/>
      <w:lang w:val="de-DE" w:eastAsia="de-DE"/>
    </w:rPr>
  </w:style>
  <w:style w:type="paragraph" w:styleId="Titel">
    <w:name w:val="Title"/>
    <w:basedOn w:val="Standard"/>
    <w:link w:val="TitelZchn"/>
    <w:qFormat/>
    <w:rsid w:val="00A81276"/>
    <w:pPr>
      <w:pBdr>
        <w:bottom w:val="single" w:sz="4" w:space="1" w:color="auto"/>
      </w:pBdr>
      <w:spacing w:after="1200"/>
      <w:jc w:val="center"/>
    </w:pPr>
    <w:rPr>
      <w:rFonts w:asciiTheme="majorHAnsi" w:hAnsiTheme="majorHAnsi"/>
      <w:b/>
      <w:sz w:val="72"/>
      <w:lang w:val="it-IT"/>
    </w:rPr>
  </w:style>
  <w:style w:type="character" w:customStyle="1" w:styleId="TitelZchn">
    <w:name w:val="Titel Zchn"/>
    <w:basedOn w:val="Absatz-Standardschriftart"/>
    <w:link w:val="Titel"/>
    <w:rsid w:val="00A81276"/>
    <w:rPr>
      <w:rFonts w:asciiTheme="majorHAnsi" w:eastAsia="Times New Roman" w:hAnsiTheme="majorHAnsi" w:cs="Times New Roman"/>
      <w:b/>
      <w:sz w:val="72"/>
      <w:szCs w:val="20"/>
      <w:lang w:val="it-IT" w:eastAsia="de-DE"/>
    </w:rPr>
  </w:style>
  <w:style w:type="character" w:styleId="Hyperlink">
    <w:name w:val="Hyperlink"/>
    <w:rsid w:val="00E54BAC"/>
    <w:rPr>
      <w:color w:val="0000FF"/>
      <w:u w:val="single"/>
    </w:rPr>
  </w:style>
  <w:style w:type="table" w:styleId="Tabellenraster">
    <w:name w:val="Table Grid"/>
    <w:basedOn w:val="NormaleTabelle"/>
    <w:rsid w:val="00E54BA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basedOn w:val="Standard"/>
    <w:next w:val="Standard"/>
    <w:link w:val="UntertitelZchn"/>
    <w:qFormat/>
    <w:rsid w:val="003C2DC5"/>
    <w:pPr>
      <w:keepNext/>
      <w:numPr>
        <w:ilvl w:val="1"/>
      </w:numPr>
      <w:spacing w:after="360"/>
    </w:pPr>
    <w:rPr>
      <w:rFonts w:asciiTheme="majorHAnsi" w:eastAsiaTheme="minorEastAsia" w:hAnsiTheme="majorHAnsi" w:cstheme="minorBidi"/>
      <w:b/>
      <w:sz w:val="52"/>
      <w:szCs w:val="52"/>
    </w:rPr>
  </w:style>
  <w:style w:type="character" w:customStyle="1" w:styleId="UntertitelZchn">
    <w:name w:val="Untertitel Zchn"/>
    <w:basedOn w:val="Absatz-Standardschriftart"/>
    <w:link w:val="Untertitel"/>
    <w:rsid w:val="003C2DC5"/>
    <w:rPr>
      <w:rFonts w:asciiTheme="majorHAnsi" w:eastAsiaTheme="minorEastAsia" w:hAnsiTheme="majorHAnsi"/>
      <w:b/>
      <w:sz w:val="52"/>
      <w:szCs w:val="52"/>
      <w:lang w:val="de-DE" w:eastAsia="de-DE"/>
    </w:rPr>
  </w:style>
  <w:style w:type="character" w:styleId="Platzhaltertext">
    <w:name w:val="Placeholder Text"/>
    <w:basedOn w:val="Absatz-Standardschriftart"/>
    <w:uiPriority w:val="99"/>
    <w:semiHidden/>
    <w:rsid w:val="00DB0176"/>
    <w:rPr>
      <w:color w:val="808080"/>
    </w:rPr>
  </w:style>
  <w:style w:type="paragraph" w:styleId="Listenabsatz">
    <w:name w:val="List Paragraph"/>
    <w:basedOn w:val="Standard"/>
    <w:uiPriority w:val="34"/>
    <w:qFormat/>
    <w:rsid w:val="00DB0176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402181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017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0176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0176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017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01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01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02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2181"/>
    <w:rPr>
      <w:rFonts w:eastAsia="Times New Roman" w:cs="Times New Roman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402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2181"/>
    <w:rPr>
      <w:rFonts w:eastAsia="Times New Roman" w:cs="Times New Roman"/>
      <w:sz w:val="24"/>
      <w:szCs w:val="20"/>
      <w:lang w:val="de-DE" w:eastAsia="de-DE"/>
    </w:rPr>
  </w:style>
  <w:style w:type="character" w:styleId="IntensiveHervorhebung">
    <w:name w:val="Intense Emphasis"/>
    <w:basedOn w:val="Absatz-Standardschriftart"/>
    <w:uiPriority w:val="21"/>
    <w:qFormat/>
    <w:rsid w:val="007D4EE6"/>
    <w:rPr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4BB4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74857580-9EF7-4A27-B4F3-B9B3F5AC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606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ModifiedBy/>
  <dcterms:created xsi:type="dcterms:W3CDTF">2015-04-29T16:55:00Z</dcterms:created>
  <dcterms:modified xsi:type="dcterms:W3CDTF">2015-04-29T16:55:00Z</dcterms:modified>
</cp:coreProperties>
</file>